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206" w:type="dxa"/>
        <w:tblInd w:w="-4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3"/>
        <w:gridCol w:w="5488"/>
        <w:gridCol w:w="1843"/>
        <w:gridCol w:w="649"/>
        <w:gridCol w:w="335"/>
        <w:gridCol w:w="335"/>
        <w:gridCol w:w="335"/>
        <w:gridCol w:w="335"/>
        <w:gridCol w:w="335"/>
        <w:gridCol w:w="335"/>
        <w:gridCol w:w="335"/>
        <w:gridCol w:w="1258"/>
      </w:tblGrid>
      <w:tr w:rsidR="00163917" w:rsidRPr="0041674D" w:rsidTr="00326B27">
        <w:trPr>
          <w:tblHeader/>
        </w:trPr>
        <w:tc>
          <w:tcPr>
            <w:tcW w:w="15206" w:type="dxa"/>
            <w:gridSpan w:val="12"/>
            <w:shd w:val="pct20" w:color="auto" w:fill="auto"/>
            <w:vAlign w:val="center"/>
          </w:tcPr>
          <w:p w:rsidR="00163917" w:rsidRPr="0041674D" w:rsidRDefault="00026E45" w:rsidP="0068025D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VTS</w:t>
            </w:r>
            <w:r w:rsidR="00163917" w:rsidRPr="0041674D">
              <w:rPr>
                <w:b/>
                <w:sz w:val="20"/>
              </w:rPr>
              <w:t xml:space="preserve"> Committee – Work Plan 2014-2018</w:t>
            </w:r>
          </w:p>
        </w:tc>
      </w:tr>
      <w:tr w:rsidR="00163917" w:rsidRPr="0041674D" w:rsidTr="00650D8D">
        <w:trPr>
          <w:tblHeader/>
        </w:trPr>
        <w:tc>
          <w:tcPr>
            <w:tcW w:w="3623" w:type="dxa"/>
            <w:vMerge w:val="restart"/>
            <w:shd w:val="pct20" w:color="auto" w:fill="auto"/>
            <w:vAlign w:val="center"/>
          </w:tcPr>
          <w:p w:rsidR="00163917" w:rsidRPr="0041674D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Strategy Technical Domain</w:t>
            </w:r>
          </w:p>
        </w:tc>
        <w:tc>
          <w:tcPr>
            <w:tcW w:w="5488" w:type="dxa"/>
            <w:vMerge w:val="restart"/>
            <w:shd w:val="pct20" w:color="auto" w:fill="auto"/>
            <w:vAlign w:val="center"/>
          </w:tcPr>
          <w:p w:rsidR="00163917" w:rsidRPr="0041674D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Task</w:t>
            </w:r>
          </w:p>
        </w:tc>
        <w:tc>
          <w:tcPr>
            <w:tcW w:w="1843" w:type="dxa"/>
            <w:vMerge w:val="restart"/>
            <w:shd w:val="pct20" w:color="auto" w:fill="auto"/>
            <w:vAlign w:val="center"/>
          </w:tcPr>
          <w:p w:rsidR="00163917" w:rsidRPr="0041674D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Expected Output</w:t>
            </w:r>
          </w:p>
        </w:tc>
        <w:tc>
          <w:tcPr>
            <w:tcW w:w="649" w:type="dxa"/>
            <w:vMerge w:val="restart"/>
            <w:shd w:val="pct20" w:color="auto" w:fill="auto"/>
            <w:vAlign w:val="center"/>
          </w:tcPr>
          <w:p w:rsidR="00163917" w:rsidRPr="0041674D" w:rsidRDefault="00163917" w:rsidP="006154C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WG</w:t>
            </w:r>
          </w:p>
        </w:tc>
        <w:tc>
          <w:tcPr>
            <w:tcW w:w="2345" w:type="dxa"/>
            <w:gridSpan w:val="7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63917" w:rsidRPr="0041674D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Session</w:t>
            </w:r>
          </w:p>
        </w:tc>
        <w:tc>
          <w:tcPr>
            <w:tcW w:w="1258" w:type="dxa"/>
            <w:vMerge w:val="restart"/>
            <w:shd w:val="pct20" w:color="auto" w:fill="auto"/>
            <w:vAlign w:val="center"/>
          </w:tcPr>
          <w:p w:rsidR="00163917" w:rsidRPr="0041674D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Status</w:t>
            </w:r>
          </w:p>
        </w:tc>
      </w:tr>
      <w:tr w:rsidR="00163917" w:rsidRPr="0041674D" w:rsidTr="00650D8D">
        <w:trPr>
          <w:tblHeader/>
        </w:trPr>
        <w:tc>
          <w:tcPr>
            <w:tcW w:w="3623" w:type="dxa"/>
            <w:vMerge/>
            <w:tcBorders>
              <w:bottom w:val="double" w:sz="4" w:space="0" w:color="auto"/>
            </w:tcBorders>
          </w:tcPr>
          <w:p w:rsidR="00163917" w:rsidRPr="0041674D" w:rsidRDefault="00163917" w:rsidP="0054630B">
            <w:pPr>
              <w:pStyle w:val="Agenda1"/>
              <w:numPr>
                <w:ilvl w:val="0"/>
                <w:numId w:val="0"/>
              </w:numPr>
              <w:rPr>
                <w:sz w:val="20"/>
              </w:rPr>
            </w:pPr>
          </w:p>
        </w:tc>
        <w:tc>
          <w:tcPr>
            <w:tcW w:w="5488" w:type="dxa"/>
            <w:vMerge/>
            <w:tcBorders>
              <w:bottom w:val="double" w:sz="4" w:space="0" w:color="auto"/>
            </w:tcBorders>
          </w:tcPr>
          <w:p w:rsidR="00163917" w:rsidRPr="0041674D" w:rsidRDefault="00163917" w:rsidP="0054630B">
            <w:pPr>
              <w:pStyle w:val="Agenda1"/>
              <w:numPr>
                <w:ilvl w:val="0"/>
                <w:numId w:val="0"/>
              </w:numPr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bottom w:val="double" w:sz="4" w:space="0" w:color="auto"/>
            </w:tcBorders>
          </w:tcPr>
          <w:p w:rsidR="00163917" w:rsidRPr="0041674D" w:rsidRDefault="00163917" w:rsidP="0054630B">
            <w:pPr>
              <w:pStyle w:val="Agenda1"/>
              <w:numPr>
                <w:ilvl w:val="0"/>
                <w:numId w:val="0"/>
              </w:numPr>
              <w:rPr>
                <w:sz w:val="20"/>
              </w:rPr>
            </w:pPr>
          </w:p>
        </w:tc>
        <w:tc>
          <w:tcPr>
            <w:tcW w:w="649" w:type="dxa"/>
            <w:vMerge/>
            <w:tcBorders>
              <w:bottom w:val="double" w:sz="4" w:space="0" w:color="auto"/>
            </w:tcBorders>
            <w:shd w:val="pct20" w:color="auto" w:fill="auto"/>
          </w:tcPr>
          <w:p w:rsidR="00163917" w:rsidRPr="0041674D" w:rsidRDefault="00163917" w:rsidP="006154CB">
            <w:pPr>
              <w:pStyle w:val="Agenda1"/>
              <w:numPr>
                <w:ilvl w:val="0"/>
                <w:numId w:val="0"/>
              </w:numPr>
              <w:rPr>
                <w:sz w:val="20"/>
              </w:rPr>
            </w:pPr>
          </w:p>
        </w:tc>
        <w:tc>
          <w:tcPr>
            <w:tcW w:w="335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163917" w:rsidRPr="0097220B" w:rsidRDefault="00F15538" w:rsidP="009722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97220B">
              <w:rPr>
                <w:b/>
                <w:sz w:val="20"/>
              </w:rPr>
              <w:t>38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163917" w:rsidRPr="0041674D" w:rsidRDefault="00F15538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39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163917" w:rsidRPr="0041674D" w:rsidRDefault="00F15538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40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163917" w:rsidRPr="0041674D" w:rsidRDefault="00163917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4</w:t>
            </w:r>
            <w:r w:rsidR="00F15538" w:rsidRPr="0041674D">
              <w:rPr>
                <w:b/>
                <w:sz w:val="20"/>
              </w:rPr>
              <w:t>1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163917" w:rsidRPr="0041674D" w:rsidRDefault="00F15538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42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163917" w:rsidRPr="0041674D" w:rsidRDefault="00F15538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43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pct20" w:color="auto" w:fill="auto"/>
            <w:vAlign w:val="center"/>
          </w:tcPr>
          <w:p w:rsidR="00163917" w:rsidRPr="0041674D" w:rsidRDefault="00F15538" w:rsidP="0054630B">
            <w:pPr>
              <w:pStyle w:val="Agenda1"/>
              <w:numPr>
                <w:ilvl w:val="0"/>
                <w:numId w:val="0"/>
              </w:numPr>
              <w:jc w:val="center"/>
              <w:rPr>
                <w:b/>
                <w:sz w:val="20"/>
              </w:rPr>
            </w:pPr>
            <w:r w:rsidRPr="0041674D">
              <w:rPr>
                <w:b/>
                <w:sz w:val="20"/>
              </w:rPr>
              <w:t>44</w:t>
            </w:r>
          </w:p>
        </w:tc>
        <w:tc>
          <w:tcPr>
            <w:tcW w:w="1258" w:type="dxa"/>
            <w:vMerge/>
            <w:tcBorders>
              <w:bottom w:val="double" w:sz="4" w:space="0" w:color="auto"/>
            </w:tcBorders>
          </w:tcPr>
          <w:p w:rsidR="00163917" w:rsidRPr="0041674D" w:rsidRDefault="00163917" w:rsidP="0054630B">
            <w:pPr>
              <w:pStyle w:val="Agenda1"/>
              <w:numPr>
                <w:ilvl w:val="0"/>
                <w:numId w:val="0"/>
              </w:numPr>
              <w:rPr>
                <w:sz w:val="20"/>
              </w:rPr>
            </w:pPr>
          </w:p>
        </w:tc>
      </w:tr>
      <w:tr w:rsidR="00181617" w:rsidRPr="0041674D" w:rsidTr="00326B27">
        <w:tc>
          <w:tcPr>
            <w:tcW w:w="15206" w:type="dxa"/>
            <w:gridSpan w:val="12"/>
            <w:tcBorders>
              <w:top w:val="double" w:sz="4" w:space="0" w:color="auto"/>
            </w:tcBorders>
            <w:shd w:val="pct10" w:color="auto" w:fill="auto"/>
          </w:tcPr>
          <w:p w:rsidR="00181617" w:rsidRPr="0041674D" w:rsidRDefault="00181617" w:rsidP="00026E45">
            <w:pPr>
              <w:pStyle w:val="Agenda1"/>
              <w:ind w:left="0" w:firstLine="0"/>
              <w:jc w:val="center"/>
              <w:rPr>
                <w:sz w:val="20"/>
              </w:rPr>
            </w:pPr>
            <w:r w:rsidRPr="0041674D">
              <w:rPr>
                <w:sz w:val="20"/>
              </w:rPr>
              <w:t xml:space="preserve">TD#1 – </w:t>
            </w:r>
            <w:r w:rsidR="00026E45" w:rsidRPr="0041674D">
              <w:rPr>
                <w:sz w:val="20"/>
              </w:rPr>
              <w:t>Operations</w:t>
            </w:r>
          </w:p>
        </w:tc>
      </w:tr>
      <w:tr w:rsidR="00292038" w:rsidRPr="0041674D" w:rsidTr="00650D8D">
        <w:tc>
          <w:tcPr>
            <w:tcW w:w="3623" w:type="dxa"/>
            <w:vMerge w:val="restart"/>
          </w:tcPr>
          <w:p w:rsidR="00292038" w:rsidRPr="0041674D" w:rsidRDefault="00292038" w:rsidP="00026E4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  <w:r w:rsidRPr="0041674D">
              <w:rPr>
                <w:rFonts w:cs="Arial"/>
                <w:sz w:val="20"/>
                <w:szCs w:val="20"/>
              </w:rPr>
              <w:t>VTS operations, service standards, and performance measures</w:t>
            </w:r>
          </w:p>
        </w:tc>
        <w:tc>
          <w:tcPr>
            <w:tcW w:w="5488" w:type="dxa"/>
          </w:tcPr>
          <w:p w:rsidR="00292038" w:rsidRPr="0041674D" w:rsidRDefault="00292038" w:rsidP="007F32F6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41674D">
              <w:rPr>
                <w:sz w:val="20"/>
                <w:szCs w:val="20"/>
              </w:rPr>
              <w:t>Produce a Guideline on the use of decision support tools in VTS</w:t>
            </w:r>
            <w:r w:rsidR="004537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292038" w:rsidRPr="0041674D" w:rsidRDefault="00292038" w:rsidP="00E309C9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cs="Arial"/>
                <w:sz w:val="20"/>
                <w:szCs w:val="20"/>
              </w:rPr>
            </w:pPr>
            <w:r w:rsidRPr="0041674D">
              <w:rPr>
                <w:rFonts w:cs="Arial"/>
                <w:sz w:val="20"/>
                <w:szCs w:val="20"/>
              </w:rPr>
              <w:t>Guideline</w:t>
            </w:r>
          </w:p>
        </w:tc>
        <w:tc>
          <w:tcPr>
            <w:tcW w:w="649" w:type="dxa"/>
          </w:tcPr>
          <w:p w:rsidR="00292038" w:rsidRPr="0041674D" w:rsidRDefault="0029203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41674D">
              <w:rPr>
                <w:rFonts w:cs="Arial"/>
                <w:sz w:val="20"/>
                <w:szCs w:val="20"/>
              </w:rPr>
              <w:t>1</w:t>
            </w:r>
            <w:r w:rsidR="00453742">
              <w:rPr>
                <w:rFonts w:cs="Arial"/>
                <w:sz w:val="20"/>
                <w:szCs w:val="20"/>
              </w:rPr>
              <w:t>/2</w:t>
            </w:r>
          </w:p>
        </w:tc>
        <w:tc>
          <w:tcPr>
            <w:tcW w:w="335" w:type="dxa"/>
          </w:tcPr>
          <w:p w:rsidR="00292038" w:rsidRPr="00824351" w:rsidRDefault="00292038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824351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</w:tcPr>
          <w:p w:rsidR="00292038" w:rsidRPr="00824351" w:rsidRDefault="00292038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824351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</w:tcPr>
          <w:p w:rsidR="00292038" w:rsidRPr="0041674D" w:rsidRDefault="00292038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292038" w:rsidRPr="0041674D" w:rsidRDefault="00292038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292038" w:rsidRPr="0041674D" w:rsidRDefault="00292038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292038" w:rsidRPr="0041674D" w:rsidRDefault="00292038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292038" w:rsidRPr="0041674D" w:rsidRDefault="00292038" w:rsidP="00CC4377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292038" w:rsidRPr="003132C0" w:rsidRDefault="003132C0" w:rsidP="003132C0">
            <w:pPr>
              <w:pStyle w:val="Agenda2"/>
              <w:numPr>
                <w:ilvl w:val="0"/>
                <w:numId w:val="0"/>
              </w:numPr>
              <w:rPr>
                <w:rFonts w:cs="Arial"/>
                <w:b/>
                <w:sz w:val="20"/>
                <w:szCs w:val="20"/>
              </w:rPr>
            </w:pPr>
            <w:r w:rsidRPr="00824351">
              <w:rPr>
                <w:rFonts w:cs="Arial"/>
                <w:b/>
                <w:sz w:val="20"/>
                <w:szCs w:val="20"/>
                <w:highlight w:val="yellow"/>
              </w:rPr>
              <w:t>Complete</w:t>
            </w:r>
          </w:p>
        </w:tc>
      </w:tr>
      <w:tr w:rsidR="00292038" w:rsidRPr="0041674D" w:rsidTr="00650D8D">
        <w:tc>
          <w:tcPr>
            <w:tcW w:w="3623" w:type="dxa"/>
            <w:vMerge/>
          </w:tcPr>
          <w:p w:rsidR="00292038" w:rsidRPr="0041674D" w:rsidRDefault="00292038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  <w:shd w:val="clear" w:color="auto" w:fill="auto"/>
          </w:tcPr>
          <w:p w:rsidR="00292038" w:rsidRPr="009957D8" w:rsidRDefault="00292038" w:rsidP="006154CB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9957D8">
              <w:rPr>
                <w:sz w:val="20"/>
                <w:szCs w:val="20"/>
              </w:rPr>
              <w:t xml:space="preserve">Update the VTS Manual  </w:t>
            </w:r>
          </w:p>
        </w:tc>
        <w:tc>
          <w:tcPr>
            <w:tcW w:w="1843" w:type="dxa"/>
            <w:shd w:val="clear" w:color="auto" w:fill="auto"/>
          </w:tcPr>
          <w:p w:rsidR="00292038" w:rsidRPr="009957D8" w:rsidRDefault="00292038" w:rsidP="00E309C9">
            <w:pPr>
              <w:ind w:firstLine="181"/>
              <w:rPr>
                <w:rFonts w:ascii="Arial" w:hAnsi="Arial" w:cs="Arial"/>
                <w:sz w:val="20"/>
                <w:szCs w:val="20"/>
              </w:rPr>
            </w:pPr>
            <w:r w:rsidRPr="009957D8">
              <w:rPr>
                <w:rFonts w:ascii="Arial" w:hAnsi="Arial" w:cs="Arial"/>
                <w:sz w:val="20"/>
                <w:szCs w:val="20"/>
              </w:rPr>
              <w:t>Manual</w:t>
            </w:r>
          </w:p>
        </w:tc>
        <w:tc>
          <w:tcPr>
            <w:tcW w:w="649" w:type="dxa"/>
            <w:shd w:val="clear" w:color="auto" w:fill="auto"/>
          </w:tcPr>
          <w:p w:rsidR="00292038" w:rsidRPr="009957D8" w:rsidRDefault="0029203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9957D8">
              <w:rPr>
                <w:rFonts w:cs="Arial"/>
                <w:sz w:val="20"/>
                <w:szCs w:val="20"/>
              </w:rPr>
              <w:t>All</w:t>
            </w:r>
          </w:p>
        </w:tc>
        <w:tc>
          <w:tcPr>
            <w:tcW w:w="335" w:type="dxa"/>
            <w:shd w:val="clear" w:color="auto" w:fill="auto"/>
          </w:tcPr>
          <w:p w:rsidR="00292038" w:rsidRPr="009957D8" w:rsidRDefault="0029203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9957D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292038" w:rsidRPr="009957D8" w:rsidRDefault="0029203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9957D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292038" w:rsidRPr="009957D8" w:rsidRDefault="0029203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9957D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292038" w:rsidRPr="009957D8" w:rsidRDefault="00307FA3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292038" w:rsidRPr="009957D8" w:rsidRDefault="0029203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292038" w:rsidRPr="009957D8" w:rsidRDefault="0029203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292038" w:rsidRPr="009957D8" w:rsidRDefault="0029203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</w:tcPr>
          <w:p w:rsidR="00292038" w:rsidRPr="009957D8" w:rsidRDefault="00292038" w:rsidP="002968A9">
            <w:pPr>
              <w:pStyle w:val="Agenda2"/>
              <w:numPr>
                <w:ilvl w:val="0"/>
                <w:numId w:val="0"/>
              </w:numPr>
              <w:rPr>
                <w:rFonts w:cs="Arial"/>
                <w:sz w:val="20"/>
                <w:szCs w:val="20"/>
              </w:rPr>
            </w:pPr>
            <w:r w:rsidRPr="00824351">
              <w:rPr>
                <w:rFonts w:cs="Arial"/>
                <w:sz w:val="20"/>
                <w:szCs w:val="20"/>
                <w:highlight w:val="yellow"/>
              </w:rPr>
              <w:t>Symposium 2016</w:t>
            </w:r>
          </w:p>
        </w:tc>
      </w:tr>
      <w:tr w:rsidR="00292038" w:rsidRPr="0041674D" w:rsidTr="00650D8D">
        <w:trPr>
          <w:trHeight w:val="735"/>
        </w:trPr>
        <w:tc>
          <w:tcPr>
            <w:tcW w:w="3623" w:type="dxa"/>
            <w:vMerge/>
          </w:tcPr>
          <w:p w:rsidR="00292038" w:rsidRPr="0041674D" w:rsidRDefault="00292038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</w:tcPr>
          <w:p w:rsidR="00292038" w:rsidRPr="0041674D" w:rsidRDefault="00292038" w:rsidP="00307FA3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5A4797">
              <w:rPr>
                <w:sz w:val="20"/>
                <w:szCs w:val="20"/>
                <w:highlight w:val="yellow"/>
              </w:rPr>
              <w:t xml:space="preserve">Produce a Guideline on incident / accident </w:t>
            </w:r>
            <w:r w:rsidR="005A4797" w:rsidRPr="005A4797">
              <w:rPr>
                <w:sz w:val="20"/>
                <w:szCs w:val="20"/>
                <w:highlight w:val="yellow"/>
              </w:rPr>
              <w:t xml:space="preserve">/ near miss </w:t>
            </w:r>
            <w:r w:rsidRPr="005A4797">
              <w:rPr>
                <w:sz w:val="20"/>
                <w:szCs w:val="20"/>
                <w:highlight w:val="yellow"/>
              </w:rPr>
              <w:t xml:space="preserve">reporting and </w:t>
            </w:r>
            <w:r w:rsidRPr="00307FA3">
              <w:rPr>
                <w:sz w:val="20"/>
                <w:szCs w:val="20"/>
                <w:highlight w:val="yellow"/>
              </w:rPr>
              <w:t>recording</w:t>
            </w:r>
            <w:r w:rsidR="00307FA3" w:rsidRPr="00307FA3">
              <w:rPr>
                <w:sz w:val="20"/>
                <w:szCs w:val="20"/>
                <w:highlight w:val="yellow"/>
              </w:rPr>
              <w:t xml:space="preserve"> as it relates to VTS</w:t>
            </w:r>
          </w:p>
        </w:tc>
        <w:tc>
          <w:tcPr>
            <w:tcW w:w="1843" w:type="dxa"/>
          </w:tcPr>
          <w:p w:rsidR="00292038" w:rsidRPr="0041674D" w:rsidRDefault="00292038" w:rsidP="00E309C9">
            <w:pPr>
              <w:ind w:firstLine="181"/>
              <w:rPr>
                <w:rFonts w:ascii="Arial" w:hAnsi="Arial" w:cs="Arial"/>
                <w:sz w:val="20"/>
                <w:szCs w:val="20"/>
              </w:rPr>
            </w:pPr>
            <w:r w:rsidRPr="0041674D">
              <w:rPr>
                <w:rFonts w:ascii="Arial" w:hAnsi="Arial" w:cs="Arial"/>
                <w:sz w:val="20"/>
                <w:szCs w:val="20"/>
              </w:rPr>
              <w:t>Guideline</w:t>
            </w:r>
          </w:p>
        </w:tc>
        <w:tc>
          <w:tcPr>
            <w:tcW w:w="649" w:type="dxa"/>
          </w:tcPr>
          <w:p w:rsidR="00292038" w:rsidRPr="0041674D" w:rsidRDefault="0029203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41674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</w:tcPr>
          <w:p w:rsidR="00292038" w:rsidRPr="00824351" w:rsidRDefault="009957D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824351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</w:tcPr>
          <w:p w:rsidR="00292038" w:rsidRPr="00824351" w:rsidRDefault="009957D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824351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</w:tcPr>
          <w:p w:rsidR="00292038" w:rsidRPr="00824351" w:rsidRDefault="009957D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824351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</w:tcPr>
          <w:p w:rsidR="00292038" w:rsidRPr="00824351" w:rsidRDefault="009957D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824351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</w:tcPr>
          <w:p w:rsidR="00292038" w:rsidRPr="00824351" w:rsidRDefault="009957D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824351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</w:tcPr>
          <w:p w:rsidR="00292038" w:rsidRPr="0041674D" w:rsidRDefault="0029203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292038" w:rsidRPr="0041674D" w:rsidRDefault="0029203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292038" w:rsidRPr="0041674D" w:rsidRDefault="00292038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 w:val="20"/>
                <w:szCs w:val="20"/>
              </w:rPr>
            </w:pPr>
          </w:p>
        </w:tc>
      </w:tr>
      <w:tr w:rsidR="00292038" w:rsidRPr="0041674D" w:rsidTr="00650D8D">
        <w:trPr>
          <w:trHeight w:val="533"/>
        </w:trPr>
        <w:tc>
          <w:tcPr>
            <w:tcW w:w="3623" w:type="dxa"/>
            <w:vMerge/>
          </w:tcPr>
          <w:p w:rsidR="00292038" w:rsidRPr="0041674D" w:rsidRDefault="00292038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</w:tcPr>
          <w:p w:rsidR="00292038" w:rsidRPr="0041674D" w:rsidRDefault="00307FA3" w:rsidP="00307FA3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307FA3">
              <w:rPr>
                <w:sz w:val="20"/>
                <w:szCs w:val="20"/>
                <w:highlight w:val="yellow"/>
              </w:rPr>
              <w:t>Produce a Guideline on Maritime Service Portfolios for VTS</w:t>
            </w:r>
          </w:p>
        </w:tc>
        <w:tc>
          <w:tcPr>
            <w:tcW w:w="1843" w:type="dxa"/>
          </w:tcPr>
          <w:p w:rsidR="00292038" w:rsidRPr="0041674D" w:rsidRDefault="005A4797" w:rsidP="005A4797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5A4797">
              <w:rPr>
                <w:rFonts w:ascii="Arial" w:hAnsi="Arial" w:cs="Arial"/>
                <w:sz w:val="20"/>
                <w:szCs w:val="20"/>
                <w:highlight w:val="yellow"/>
              </w:rPr>
              <w:t>Guideline</w:t>
            </w:r>
          </w:p>
        </w:tc>
        <w:tc>
          <w:tcPr>
            <w:tcW w:w="649" w:type="dxa"/>
          </w:tcPr>
          <w:p w:rsidR="00292038" w:rsidRPr="0041674D" w:rsidRDefault="0029203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41674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</w:tcPr>
          <w:p w:rsidR="00292038" w:rsidRPr="00824351" w:rsidRDefault="0029203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335" w:type="dxa"/>
          </w:tcPr>
          <w:p w:rsidR="00292038" w:rsidRPr="0041674D" w:rsidRDefault="0029203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292038" w:rsidRPr="005A4797" w:rsidRDefault="005A4797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5A4797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</w:tcPr>
          <w:p w:rsidR="00292038" w:rsidRPr="005A4797" w:rsidRDefault="005A4797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5A4797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</w:tcPr>
          <w:p w:rsidR="00292038" w:rsidRPr="005A4797" w:rsidRDefault="005A4797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5A4797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</w:tcPr>
          <w:p w:rsidR="00292038" w:rsidRPr="005A4797" w:rsidRDefault="005A4797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5A4797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</w:tcPr>
          <w:p w:rsidR="00292038" w:rsidRPr="005A4797" w:rsidRDefault="005A4797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5A4797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1258" w:type="dxa"/>
          </w:tcPr>
          <w:p w:rsidR="00292038" w:rsidRPr="0041674D" w:rsidRDefault="00292038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 w:val="20"/>
                <w:szCs w:val="20"/>
              </w:rPr>
            </w:pPr>
          </w:p>
        </w:tc>
      </w:tr>
      <w:tr w:rsidR="00292038" w:rsidRPr="0041674D" w:rsidTr="00650D8D">
        <w:trPr>
          <w:trHeight w:val="533"/>
        </w:trPr>
        <w:tc>
          <w:tcPr>
            <w:tcW w:w="3623" w:type="dxa"/>
            <w:vMerge/>
          </w:tcPr>
          <w:p w:rsidR="00292038" w:rsidRPr="0041674D" w:rsidRDefault="00292038" w:rsidP="00326B27">
            <w:pPr>
              <w:pStyle w:val="Agenda2"/>
              <w:numPr>
                <w:ilvl w:val="0"/>
                <w:numId w:val="0"/>
              </w:numPr>
              <w:ind w:left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  <w:shd w:val="clear" w:color="auto" w:fill="auto"/>
          </w:tcPr>
          <w:p w:rsidR="00292038" w:rsidRPr="00824351" w:rsidRDefault="00292038" w:rsidP="005F68E5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  <w:highlight w:val="yellow"/>
              </w:rPr>
            </w:pPr>
            <w:r w:rsidRPr="00824351">
              <w:rPr>
                <w:sz w:val="20"/>
                <w:szCs w:val="20"/>
                <w:highlight w:val="yellow"/>
              </w:rPr>
              <w:t xml:space="preserve">Produce a Guideline on Preparing for  </w:t>
            </w:r>
            <w:r w:rsidR="00307FA3">
              <w:rPr>
                <w:sz w:val="20"/>
                <w:szCs w:val="20"/>
                <w:highlight w:val="yellow"/>
              </w:rPr>
              <w:t>a IMO</w:t>
            </w:r>
            <w:r w:rsidRPr="00824351">
              <w:rPr>
                <w:sz w:val="20"/>
                <w:szCs w:val="20"/>
                <w:highlight w:val="yellow"/>
              </w:rPr>
              <w:t xml:space="preserve"> Member State Audit Scheme (IMSAS)</w:t>
            </w:r>
            <w:r w:rsidR="00F114B8">
              <w:rPr>
                <w:sz w:val="20"/>
                <w:szCs w:val="20"/>
                <w:highlight w:val="yellow"/>
              </w:rPr>
              <w:t xml:space="preserve"> as it relates to VTS</w:t>
            </w:r>
          </w:p>
          <w:p w:rsidR="00292038" w:rsidRPr="0041674D" w:rsidRDefault="00292038" w:rsidP="00E94256">
            <w:pPr>
              <w:pStyle w:val="Agenda2"/>
              <w:numPr>
                <w:ilvl w:val="0"/>
                <w:numId w:val="0"/>
              </w:numPr>
              <w:ind w:left="606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292038" w:rsidRPr="00824351" w:rsidRDefault="00292038" w:rsidP="00E309C9">
            <w:pPr>
              <w:ind w:firstLine="181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24351">
              <w:rPr>
                <w:rFonts w:ascii="Arial" w:hAnsi="Arial" w:cs="Arial"/>
                <w:sz w:val="20"/>
                <w:szCs w:val="20"/>
                <w:highlight w:val="yellow"/>
              </w:rPr>
              <w:t>Guideline</w:t>
            </w:r>
          </w:p>
        </w:tc>
        <w:tc>
          <w:tcPr>
            <w:tcW w:w="649" w:type="dxa"/>
            <w:shd w:val="clear" w:color="auto" w:fill="auto"/>
          </w:tcPr>
          <w:p w:rsidR="00292038" w:rsidRPr="00824351" w:rsidRDefault="0029203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824351">
              <w:rPr>
                <w:rFonts w:cs="Arial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335" w:type="dxa"/>
            <w:shd w:val="clear" w:color="auto" w:fill="auto"/>
          </w:tcPr>
          <w:p w:rsidR="00292038" w:rsidRPr="00824351" w:rsidRDefault="0029203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824351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292038" w:rsidRPr="00824351" w:rsidRDefault="0029203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824351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292038" w:rsidRPr="00824351" w:rsidRDefault="00292038" w:rsidP="00307FA3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824351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292038" w:rsidRPr="00824351" w:rsidRDefault="0029203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335" w:type="dxa"/>
            <w:shd w:val="clear" w:color="auto" w:fill="auto"/>
          </w:tcPr>
          <w:p w:rsidR="00292038" w:rsidRPr="00824351" w:rsidRDefault="0029203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335" w:type="dxa"/>
            <w:shd w:val="clear" w:color="auto" w:fill="auto"/>
          </w:tcPr>
          <w:p w:rsidR="00292038" w:rsidRPr="00824351" w:rsidRDefault="0029203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335" w:type="dxa"/>
            <w:shd w:val="clear" w:color="auto" w:fill="auto"/>
          </w:tcPr>
          <w:p w:rsidR="00292038" w:rsidRPr="00824351" w:rsidRDefault="0029203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258" w:type="dxa"/>
            <w:shd w:val="clear" w:color="auto" w:fill="auto"/>
          </w:tcPr>
          <w:p w:rsidR="00292038" w:rsidRPr="00824351" w:rsidRDefault="00292038" w:rsidP="00292038">
            <w:pPr>
              <w:pStyle w:val="Agenda2"/>
              <w:numPr>
                <w:ilvl w:val="0"/>
                <w:numId w:val="0"/>
              </w:numPr>
              <w:rPr>
                <w:rFonts w:cs="Arial"/>
                <w:sz w:val="20"/>
                <w:szCs w:val="20"/>
                <w:highlight w:val="yellow"/>
              </w:rPr>
            </w:pPr>
            <w:r w:rsidRPr="00824351">
              <w:rPr>
                <w:rFonts w:cs="Arial"/>
                <w:sz w:val="20"/>
                <w:szCs w:val="20"/>
                <w:highlight w:val="yellow"/>
              </w:rPr>
              <w:t>IMSAS commences 2016</w:t>
            </w:r>
          </w:p>
        </w:tc>
      </w:tr>
      <w:tr w:rsidR="00292038" w:rsidRPr="0041674D" w:rsidTr="00650D8D">
        <w:trPr>
          <w:trHeight w:val="533"/>
        </w:trPr>
        <w:tc>
          <w:tcPr>
            <w:tcW w:w="3623" w:type="dxa"/>
            <w:vMerge/>
          </w:tcPr>
          <w:p w:rsidR="00292038" w:rsidRPr="0041674D" w:rsidRDefault="00292038" w:rsidP="00326B27">
            <w:pPr>
              <w:pStyle w:val="Agenda2"/>
              <w:numPr>
                <w:ilvl w:val="0"/>
                <w:numId w:val="0"/>
              </w:numPr>
              <w:ind w:left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  <w:shd w:val="clear" w:color="auto" w:fill="auto"/>
          </w:tcPr>
          <w:p w:rsidR="00292038" w:rsidRPr="00824351" w:rsidRDefault="00307FA3" w:rsidP="00307FA3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  <w:lang w:val="en-IE"/>
              </w:rPr>
              <w:t>Produce a Guideline</w:t>
            </w:r>
            <w:r w:rsidR="00292038" w:rsidRPr="00824351">
              <w:rPr>
                <w:sz w:val="20"/>
                <w:szCs w:val="20"/>
                <w:highlight w:val="yellow"/>
                <w:lang w:val="en-IE"/>
              </w:rPr>
              <w:t xml:space="preserve"> on Measures to Evaluate the Effectiveness of a VTS</w:t>
            </w:r>
          </w:p>
        </w:tc>
        <w:tc>
          <w:tcPr>
            <w:tcW w:w="1843" w:type="dxa"/>
            <w:shd w:val="clear" w:color="auto" w:fill="auto"/>
          </w:tcPr>
          <w:p w:rsidR="00292038" w:rsidRPr="00824351" w:rsidRDefault="00292038" w:rsidP="00E309C9">
            <w:pPr>
              <w:ind w:firstLine="181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24351">
              <w:rPr>
                <w:rFonts w:ascii="Arial" w:hAnsi="Arial" w:cs="Arial"/>
                <w:sz w:val="20"/>
                <w:szCs w:val="20"/>
                <w:highlight w:val="yellow"/>
              </w:rPr>
              <w:t>Guideline</w:t>
            </w:r>
          </w:p>
        </w:tc>
        <w:tc>
          <w:tcPr>
            <w:tcW w:w="649" w:type="dxa"/>
            <w:shd w:val="clear" w:color="auto" w:fill="auto"/>
          </w:tcPr>
          <w:p w:rsidR="00292038" w:rsidRPr="00824351" w:rsidRDefault="0029203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824351">
              <w:rPr>
                <w:rFonts w:cs="Arial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335" w:type="dxa"/>
            <w:shd w:val="clear" w:color="auto" w:fill="auto"/>
          </w:tcPr>
          <w:p w:rsidR="00292038" w:rsidRPr="00824351" w:rsidRDefault="0029203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335" w:type="dxa"/>
            <w:shd w:val="clear" w:color="auto" w:fill="auto"/>
          </w:tcPr>
          <w:p w:rsidR="00292038" w:rsidRPr="00824351" w:rsidRDefault="0029203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335" w:type="dxa"/>
            <w:shd w:val="clear" w:color="auto" w:fill="auto"/>
          </w:tcPr>
          <w:p w:rsidR="00292038" w:rsidRPr="00824351" w:rsidRDefault="0029203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335" w:type="dxa"/>
            <w:shd w:val="clear" w:color="auto" w:fill="auto"/>
          </w:tcPr>
          <w:p w:rsidR="00292038" w:rsidRPr="00824351" w:rsidRDefault="00F114B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292038" w:rsidRPr="00824351" w:rsidRDefault="00F114B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292038" w:rsidRPr="00824351" w:rsidRDefault="00F114B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292038" w:rsidRPr="00824351" w:rsidRDefault="00F114B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1258" w:type="dxa"/>
            <w:shd w:val="clear" w:color="auto" w:fill="auto"/>
          </w:tcPr>
          <w:p w:rsidR="00292038" w:rsidRPr="00824351" w:rsidRDefault="00292038" w:rsidP="00292038">
            <w:pPr>
              <w:pStyle w:val="Agenda2"/>
              <w:numPr>
                <w:ilvl w:val="0"/>
                <w:numId w:val="0"/>
              </w:numPr>
              <w:rPr>
                <w:rFonts w:cs="Arial"/>
                <w:sz w:val="20"/>
                <w:szCs w:val="20"/>
                <w:highlight w:val="yellow"/>
              </w:rPr>
            </w:pPr>
          </w:p>
        </w:tc>
      </w:tr>
      <w:tr w:rsidR="00163917" w:rsidRPr="0041674D" w:rsidTr="00650D8D">
        <w:tc>
          <w:tcPr>
            <w:tcW w:w="3623" w:type="dxa"/>
          </w:tcPr>
          <w:p w:rsidR="00163917" w:rsidRPr="0041674D" w:rsidRDefault="00150633" w:rsidP="00B45370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  <w:r w:rsidRPr="0041674D">
              <w:rPr>
                <w:rFonts w:cs="Arial"/>
                <w:sz w:val="20"/>
                <w:szCs w:val="20"/>
              </w:rPr>
              <w:t>I</w:t>
            </w:r>
            <w:r w:rsidR="00026E45" w:rsidRPr="0041674D">
              <w:rPr>
                <w:rFonts w:cs="Arial"/>
                <w:sz w:val="20"/>
                <w:szCs w:val="20"/>
              </w:rPr>
              <w:t>nter</w:t>
            </w:r>
            <w:r w:rsidR="00163917" w:rsidRPr="0041674D">
              <w:rPr>
                <w:rFonts w:cs="Arial"/>
                <w:sz w:val="20"/>
                <w:szCs w:val="20"/>
              </w:rPr>
              <w:t>-</w:t>
            </w:r>
            <w:r w:rsidR="00026E45" w:rsidRPr="0041674D">
              <w:rPr>
                <w:rFonts w:cs="Arial"/>
                <w:sz w:val="20"/>
                <w:szCs w:val="20"/>
              </w:rPr>
              <w:t>VTS operations, interactions with allied and other services</w:t>
            </w:r>
          </w:p>
        </w:tc>
        <w:tc>
          <w:tcPr>
            <w:tcW w:w="5488" w:type="dxa"/>
          </w:tcPr>
          <w:p w:rsidR="00163917" w:rsidRPr="0041674D" w:rsidRDefault="003A1C50" w:rsidP="00B162F2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41674D">
              <w:rPr>
                <w:sz w:val="20"/>
                <w:szCs w:val="20"/>
              </w:rPr>
              <w:t>Produce a Guideline on public and media relations in special / defined circumstances</w:t>
            </w:r>
          </w:p>
        </w:tc>
        <w:tc>
          <w:tcPr>
            <w:tcW w:w="1843" w:type="dxa"/>
          </w:tcPr>
          <w:p w:rsidR="00163917" w:rsidRPr="0041674D" w:rsidRDefault="00E309C9" w:rsidP="00E309C9">
            <w:pPr>
              <w:pStyle w:val="Agenda2"/>
              <w:numPr>
                <w:ilvl w:val="0"/>
                <w:numId w:val="0"/>
              </w:numPr>
              <w:ind w:left="567" w:hanging="386"/>
              <w:rPr>
                <w:rFonts w:cs="Arial"/>
                <w:sz w:val="20"/>
                <w:szCs w:val="20"/>
              </w:rPr>
            </w:pPr>
            <w:r w:rsidRPr="0041674D">
              <w:rPr>
                <w:rFonts w:cs="Arial"/>
                <w:sz w:val="20"/>
                <w:szCs w:val="20"/>
              </w:rPr>
              <w:t>Guideline</w:t>
            </w:r>
          </w:p>
        </w:tc>
        <w:tc>
          <w:tcPr>
            <w:tcW w:w="649" w:type="dxa"/>
          </w:tcPr>
          <w:p w:rsidR="00163917" w:rsidRPr="0041674D" w:rsidRDefault="00A105CD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41674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</w:tcPr>
          <w:p w:rsidR="00163917" w:rsidRPr="0041674D" w:rsidRDefault="00163917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163917" w:rsidRPr="0041674D" w:rsidRDefault="00163917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163917" w:rsidRPr="0041674D" w:rsidRDefault="00163917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163917" w:rsidRPr="0041674D" w:rsidRDefault="00163917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163917" w:rsidRPr="00824351" w:rsidRDefault="000B5CD7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824351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</w:tcPr>
          <w:p w:rsidR="00163917" w:rsidRPr="00824351" w:rsidRDefault="000B5CD7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824351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</w:tcPr>
          <w:p w:rsidR="00163917" w:rsidRPr="00824351" w:rsidRDefault="000B5CD7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824351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1258" w:type="dxa"/>
          </w:tcPr>
          <w:p w:rsidR="00163917" w:rsidRPr="0041674D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 w:val="20"/>
                <w:szCs w:val="20"/>
              </w:rPr>
            </w:pPr>
          </w:p>
        </w:tc>
      </w:tr>
      <w:tr w:rsidR="00163917" w:rsidRPr="0041674D" w:rsidTr="00650D8D">
        <w:tc>
          <w:tcPr>
            <w:tcW w:w="3623" w:type="dxa"/>
          </w:tcPr>
          <w:p w:rsidR="00163917" w:rsidRPr="0041674D" w:rsidRDefault="00026E45" w:rsidP="00B45370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  <w:r w:rsidRPr="0041674D">
              <w:rPr>
                <w:rFonts w:cs="Arial"/>
                <w:sz w:val="20"/>
                <w:szCs w:val="20"/>
              </w:rPr>
              <w:t>VTS communications</w:t>
            </w:r>
          </w:p>
        </w:tc>
        <w:tc>
          <w:tcPr>
            <w:tcW w:w="5488" w:type="dxa"/>
          </w:tcPr>
          <w:p w:rsidR="00F114B8" w:rsidRPr="00F114B8" w:rsidRDefault="008827FE" w:rsidP="00F114B8">
            <w:pPr>
              <w:pStyle w:val="Agenda2"/>
              <w:numPr>
                <w:ilvl w:val="2"/>
                <w:numId w:val="1"/>
              </w:numPr>
              <w:spacing w:after="0"/>
              <w:ind w:left="607" w:hanging="573"/>
              <w:rPr>
                <w:szCs w:val="20"/>
                <w:highlight w:val="yellow"/>
              </w:rPr>
            </w:pPr>
            <w:proofErr w:type="spellStart"/>
            <w:r w:rsidRPr="00F114B8">
              <w:rPr>
                <w:sz w:val="20"/>
                <w:szCs w:val="20"/>
                <w:highlight w:val="yellow"/>
                <w:lang w:val="fr-FR"/>
              </w:rPr>
              <w:t>Produce</w:t>
            </w:r>
            <w:proofErr w:type="spellEnd"/>
            <w:r w:rsidRPr="00F114B8">
              <w:rPr>
                <w:sz w:val="20"/>
                <w:szCs w:val="20"/>
                <w:highlight w:val="yellow"/>
                <w:lang w:val="fr-FR"/>
              </w:rPr>
              <w:t xml:space="preserve"> </w:t>
            </w:r>
            <w:r w:rsidR="00F114B8" w:rsidRPr="00F114B8">
              <w:rPr>
                <w:sz w:val="20"/>
                <w:szCs w:val="20"/>
                <w:highlight w:val="yellow"/>
                <w:lang w:val="fr-FR"/>
              </w:rPr>
              <w:t xml:space="preserve">a </w:t>
            </w:r>
            <w:proofErr w:type="spellStart"/>
            <w:r w:rsidR="00F114B8" w:rsidRPr="00F114B8">
              <w:rPr>
                <w:sz w:val="20"/>
                <w:szCs w:val="20"/>
                <w:highlight w:val="yellow"/>
                <w:lang w:val="fr-FR"/>
              </w:rPr>
              <w:t>Recommendation</w:t>
            </w:r>
            <w:proofErr w:type="spellEnd"/>
            <w:r w:rsidR="00F114B8" w:rsidRPr="00F114B8">
              <w:rPr>
                <w:sz w:val="20"/>
                <w:szCs w:val="20"/>
                <w:highlight w:val="yellow"/>
                <w:lang w:val="fr-FR"/>
              </w:rPr>
              <w:t xml:space="preserve"> / Guideline on </w:t>
            </w:r>
            <w:r w:rsidRPr="00F114B8">
              <w:rPr>
                <w:sz w:val="20"/>
                <w:szCs w:val="20"/>
                <w:highlight w:val="yellow"/>
                <w:lang w:val="fr-FR"/>
              </w:rPr>
              <w:t xml:space="preserve">VTS Communications </w:t>
            </w:r>
          </w:p>
          <w:p w:rsidR="00163917" w:rsidRPr="0041674D" w:rsidRDefault="00163917" w:rsidP="00F114B8">
            <w:pPr>
              <w:pStyle w:val="Agenda2"/>
              <w:numPr>
                <w:ilvl w:val="0"/>
                <w:numId w:val="0"/>
              </w:numPr>
              <w:spacing w:after="0"/>
              <w:ind w:left="607"/>
              <w:rPr>
                <w:szCs w:val="20"/>
              </w:rPr>
            </w:pPr>
          </w:p>
        </w:tc>
        <w:tc>
          <w:tcPr>
            <w:tcW w:w="1843" w:type="dxa"/>
          </w:tcPr>
          <w:p w:rsidR="00163917" w:rsidRPr="0041674D" w:rsidRDefault="00E309C9" w:rsidP="00824351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 w:val="20"/>
                <w:szCs w:val="20"/>
              </w:rPr>
            </w:pPr>
            <w:r w:rsidRPr="00F114B8">
              <w:rPr>
                <w:rFonts w:cs="Arial"/>
                <w:sz w:val="20"/>
                <w:szCs w:val="20"/>
                <w:highlight w:val="yellow"/>
              </w:rPr>
              <w:t>Recommendation</w:t>
            </w:r>
            <w:r w:rsidR="00F114B8">
              <w:rPr>
                <w:rFonts w:cs="Arial"/>
                <w:sz w:val="20"/>
                <w:szCs w:val="20"/>
              </w:rPr>
              <w:t xml:space="preserve"> / </w:t>
            </w:r>
            <w:r w:rsidR="00F114B8" w:rsidRPr="00F114B8">
              <w:rPr>
                <w:rFonts w:cs="Arial"/>
                <w:sz w:val="20"/>
                <w:szCs w:val="20"/>
                <w:highlight w:val="yellow"/>
              </w:rPr>
              <w:t>Guideline</w:t>
            </w:r>
          </w:p>
        </w:tc>
        <w:tc>
          <w:tcPr>
            <w:tcW w:w="649" w:type="dxa"/>
          </w:tcPr>
          <w:p w:rsidR="00163917" w:rsidRPr="0041674D" w:rsidRDefault="00B45370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41674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</w:tcPr>
          <w:p w:rsidR="00163917" w:rsidRPr="0041674D" w:rsidRDefault="00163917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163917" w:rsidRPr="00824351" w:rsidRDefault="008C5DE3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824351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</w:tcPr>
          <w:p w:rsidR="00163917" w:rsidRPr="00824351" w:rsidRDefault="008C5DE3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824351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</w:tcPr>
          <w:p w:rsidR="00163917" w:rsidRPr="00824351" w:rsidRDefault="008C5DE3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824351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</w:tcPr>
          <w:p w:rsidR="00163917" w:rsidRPr="00824351" w:rsidRDefault="008C5DE3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824351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</w:tcPr>
          <w:p w:rsidR="00163917" w:rsidRPr="00824351" w:rsidRDefault="008C5DE3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824351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</w:tcPr>
          <w:p w:rsidR="00163917" w:rsidRPr="00824351" w:rsidRDefault="008C5DE3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824351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1258" w:type="dxa"/>
          </w:tcPr>
          <w:p w:rsidR="00163917" w:rsidRPr="0041674D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rFonts w:cs="Arial"/>
                <w:sz w:val="20"/>
                <w:szCs w:val="20"/>
              </w:rPr>
            </w:pPr>
          </w:p>
        </w:tc>
      </w:tr>
      <w:tr w:rsidR="00B4166B" w:rsidRPr="0041674D" w:rsidTr="00650D8D">
        <w:tc>
          <w:tcPr>
            <w:tcW w:w="3623" w:type="dxa"/>
            <w:vMerge w:val="restart"/>
          </w:tcPr>
          <w:p w:rsidR="00B4166B" w:rsidRPr="0041674D" w:rsidRDefault="00B4166B" w:rsidP="00026E45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  <w:r w:rsidRPr="0041674D">
              <w:rPr>
                <w:rFonts w:cs="Arial"/>
                <w:sz w:val="20"/>
                <w:szCs w:val="20"/>
              </w:rPr>
              <w:t>Monitoring and evaluating developments in VTS and potential impacts on the recognised framework for VTS</w:t>
            </w:r>
          </w:p>
        </w:tc>
        <w:tc>
          <w:tcPr>
            <w:tcW w:w="5488" w:type="dxa"/>
            <w:shd w:val="clear" w:color="auto" w:fill="auto"/>
          </w:tcPr>
          <w:p w:rsidR="00B4166B" w:rsidRPr="002968A9" w:rsidRDefault="00B4166B" w:rsidP="00B162F2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2968A9">
              <w:rPr>
                <w:rFonts w:hint="eastAsia"/>
                <w:sz w:val="20"/>
                <w:szCs w:val="20"/>
              </w:rPr>
              <w:t xml:space="preserve"> </w:t>
            </w:r>
            <w:r w:rsidRPr="002968A9">
              <w:rPr>
                <w:sz w:val="20"/>
                <w:szCs w:val="20"/>
              </w:rPr>
              <w:t>Develop an “IALA VTS Strategy Paper” with regards to the delivery of VTS in a rapidly changing world and the possible implications for IMO Resolution A.857(20) Guidelines for Vessel Traffic Services</w:t>
            </w:r>
          </w:p>
        </w:tc>
        <w:tc>
          <w:tcPr>
            <w:tcW w:w="1843" w:type="dxa"/>
            <w:shd w:val="clear" w:color="auto" w:fill="auto"/>
          </w:tcPr>
          <w:p w:rsidR="00B4166B" w:rsidRPr="002968A9" w:rsidRDefault="00E309C9" w:rsidP="00E309C9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 w:val="20"/>
                <w:szCs w:val="20"/>
              </w:rPr>
            </w:pPr>
            <w:r w:rsidRPr="002968A9">
              <w:rPr>
                <w:rFonts w:cs="Arial"/>
                <w:sz w:val="20"/>
                <w:szCs w:val="20"/>
              </w:rPr>
              <w:t>Strategy paper</w:t>
            </w:r>
          </w:p>
        </w:tc>
        <w:tc>
          <w:tcPr>
            <w:tcW w:w="649" w:type="dxa"/>
            <w:shd w:val="clear" w:color="auto" w:fill="auto"/>
          </w:tcPr>
          <w:p w:rsidR="00B4166B" w:rsidRPr="002968A9" w:rsidRDefault="00B45370" w:rsidP="00B162F2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2968A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  <w:shd w:val="clear" w:color="auto" w:fill="auto"/>
          </w:tcPr>
          <w:p w:rsidR="00B4166B" w:rsidRPr="00824351" w:rsidRDefault="001D64C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82435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B4166B" w:rsidRPr="00824351" w:rsidRDefault="00C62879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824351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B4166B" w:rsidRPr="00824351" w:rsidRDefault="00C62879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824351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B4166B" w:rsidRPr="002968A9" w:rsidRDefault="00B4166B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B4166B" w:rsidRPr="002968A9" w:rsidRDefault="00B4166B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B4166B" w:rsidRPr="002968A9" w:rsidRDefault="00B4166B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shd w:val="clear" w:color="auto" w:fill="auto"/>
          </w:tcPr>
          <w:p w:rsidR="00B4166B" w:rsidRPr="002968A9" w:rsidRDefault="00B4166B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</w:tcPr>
          <w:p w:rsidR="00B4166B" w:rsidRPr="002968A9" w:rsidRDefault="00AA0517" w:rsidP="00C62879">
            <w:pPr>
              <w:pStyle w:val="Agenda2"/>
              <w:numPr>
                <w:ilvl w:val="0"/>
                <w:numId w:val="0"/>
              </w:numPr>
              <w:rPr>
                <w:rFonts w:cs="Arial"/>
                <w:sz w:val="20"/>
                <w:szCs w:val="20"/>
              </w:rPr>
            </w:pPr>
            <w:r w:rsidRPr="00824351">
              <w:rPr>
                <w:rFonts w:cs="Arial"/>
                <w:sz w:val="20"/>
                <w:szCs w:val="20"/>
                <w:highlight w:val="yellow"/>
              </w:rPr>
              <w:t>Sym</w:t>
            </w:r>
            <w:r w:rsidR="00C62879" w:rsidRPr="00824351">
              <w:rPr>
                <w:rFonts w:cs="Arial"/>
                <w:sz w:val="20"/>
                <w:szCs w:val="20"/>
                <w:highlight w:val="yellow"/>
              </w:rPr>
              <w:t>posium</w:t>
            </w:r>
            <w:r w:rsidR="002968A9" w:rsidRPr="00824351">
              <w:rPr>
                <w:rFonts w:cs="Arial"/>
                <w:sz w:val="20"/>
                <w:szCs w:val="20"/>
                <w:highlight w:val="yellow"/>
              </w:rPr>
              <w:t xml:space="preserve"> 2016</w:t>
            </w:r>
          </w:p>
        </w:tc>
      </w:tr>
      <w:tr w:rsidR="00B4166B" w:rsidRPr="0041674D" w:rsidTr="00650D8D">
        <w:trPr>
          <w:trHeight w:val="673"/>
        </w:trPr>
        <w:tc>
          <w:tcPr>
            <w:tcW w:w="3623" w:type="dxa"/>
            <w:vMerge/>
          </w:tcPr>
          <w:p w:rsidR="00B4166B" w:rsidRPr="0041674D" w:rsidRDefault="00B4166B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</w:tcPr>
          <w:p w:rsidR="00B4166B" w:rsidRPr="0041674D" w:rsidRDefault="00B4166B" w:rsidP="00B45370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sz w:val="20"/>
                <w:szCs w:val="20"/>
              </w:rPr>
            </w:pPr>
            <w:r w:rsidRPr="0041674D">
              <w:rPr>
                <w:sz w:val="20"/>
                <w:szCs w:val="20"/>
              </w:rPr>
              <w:t>Review/update/provide input to IMO on Resolution A.857(20) Guidelines for VTS</w:t>
            </w:r>
          </w:p>
        </w:tc>
        <w:tc>
          <w:tcPr>
            <w:tcW w:w="1843" w:type="dxa"/>
          </w:tcPr>
          <w:p w:rsidR="00B4166B" w:rsidRPr="0041674D" w:rsidRDefault="00E309C9" w:rsidP="00E309C9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 w:val="20"/>
                <w:szCs w:val="20"/>
              </w:rPr>
            </w:pPr>
            <w:r w:rsidRPr="0041674D">
              <w:rPr>
                <w:rFonts w:cs="Arial"/>
                <w:sz w:val="20"/>
                <w:szCs w:val="20"/>
              </w:rPr>
              <w:t>Liaison note and revised Guideline</w:t>
            </w:r>
          </w:p>
        </w:tc>
        <w:tc>
          <w:tcPr>
            <w:tcW w:w="649" w:type="dxa"/>
          </w:tcPr>
          <w:p w:rsidR="00B4166B" w:rsidRPr="00AA0517" w:rsidRDefault="00B45370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AA0517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</w:tcPr>
          <w:p w:rsidR="00B4166B" w:rsidRPr="00AA0517" w:rsidRDefault="00B4166B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B4166B" w:rsidRPr="00AA0517" w:rsidRDefault="00B4166B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B4166B" w:rsidRPr="00AA0517" w:rsidRDefault="00B4166B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B4166B" w:rsidRPr="00AA0517" w:rsidRDefault="00AA0517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B4166B" w:rsidRPr="00AA0517" w:rsidRDefault="00AA0517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B4166B" w:rsidRPr="00AA0517" w:rsidRDefault="00AA0517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335" w:type="dxa"/>
          </w:tcPr>
          <w:p w:rsidR="00B4166B" w:rsidRPr="00AA0517" w:rsidRDefault="00AA0517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1258" w:type="dxa"/>
          </w:tcPr>
          <w:p w:rsidR="00B4166B" w:rsidRPr="00AA0517" w:rsidRDefault="00B4166B" w:rsidP="001D64C8">
            <w:pPr>
              <w:pStyle w:val="Agenda2"/>
              <w:numPr>
                <w:ilvl w:val="0"/>
                <w:numId w:val="0"/>
              </w:numPr>
              <w:rPr>
                <w:rFonts w:cs="Arial"/>
                <w:sz w:val="20"/>
                <w:szCs w:val="20"/>
              </w:rPr>
            </w:pPr>
          </w:p>
        </w:tc>
      </w:tr>
      <w:tr w:rsidR="00B4166B" w:rsidRPr="0041674D" w:rsidTr="00650D8D">
        <w:trPr>
          <w:trHeight w:val="510"/>
        </w:trPr>
        <w:tc>
          <w:tcPr>
            <w:tcW w:w="3623" w:type="dxa"/>
            <w:vMerge/>
          </w:tcPr>
          <w:p w:rsidR="00B4166B" w:rsidRPr="0041674D" w:rsidRDefault="00B4166B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  <w:tcBorders>
              <w:bottom w:val="single" w:sz="4" w:space="0" w:color="auto"/>
            </w:tcBorders>
            <w:shd w:val="clear" w:color="auto" w:fill="auto"/>
          </w:tcPr>
          <w:p w:rsidR="00B4166B" w:rsidRPr="002968A9" w:rsidRDefault="00B4166B" w:rsidP="00B45370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sz w:val="20"/>
                <w:szCs w:val="20"/>
              </w:rPr>
            </w:pPr>
            <w:r w:rsidRPr="002968A9">
              <w:rPr>
                <w:sz w:val="20"/>
                <w:szCs w:val="20"/>
              </w:rPr>
              <w:t>Develop and conduct a global VTS Questionnaire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B4166B" w:rsidRPr="002968A9" w:rsidRDefault="00E309C9" w:rsidP="00E309C9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 w:val="20"/>
                <w:szCs w:val="20"/>
              </w:rPr>
            </w:pPr>
            <w:r w:rsidRPr="002968A9">
              <w:rPr>
                <w:rFonts w:cs="Arial"/>
                <w:sz w:val="20"/>
                <w:szCs w:val="20"/>
              </w:rPr>
              <w:t>Questionnaire</w:t>
            </w:r>
          </w:p>
        </w:tc>
        <w:tc>
          <w:tcPr>
            <w:tcW w:w="649" w:type="dxa"/>
            <w:tcBorders>
              <w:bottom w:val="single" w:sz="4" w:space="0" w:color="auto"/>
            </w:tcBorders>
            <w:shd w:val="clear" w:color="auto" w:fill="auto"/>
          </w:tcPr>
          <w:p w:rsidR="009957D8" w:rsidRPr="00824351" w:rsidRDefault="00B45370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824351">
              <w:rPr>
                <w:rFonts w:cs="Arial"/>
                <w:sz w:val="20"/>
                <w:szCs w:val="20"/>
                <w:highlight w:val="yellow"/>
              </w:rPr>
              <w:t>1</w:t>
            </w:r>
            <w:r w:rsidR="00C55408" w:rsidRPr="00824351">
              <w:rPr>
                <w:rFonts w:cs="Arial"/>
                <w:sz w:val="20"/>
                <w:szCs w:val="20"/>
                <w:highlight w:val="yellow"/>
              </w:rPr>
              <w:t>/</w:t>
            </w:r>
          </w:p>
          <w:p w:rsidR="009957D8" w:rsidRPr="002968A9" w:rsidRDefault="00C55408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824351">
              <w:rPr>
                <w:rFonts w:cs="Arial"/>
                <w:sz w:val="20"/>
                <w:szCs w:val="20"/>
                <w:highlight w:val="yellow"/>
              </w:rPr>
              <w:t>2</w:t>
            </w:r>
            <w:r w:rsidR="00F93DB1" w:rsidRPr="00824351">
              <w:rPr>
                <w:rFonts w:cs="Arial"/>
                <w:sz w:val="20"/>
                <w:szCs w:val="20"/>
                <w:highlight w:val="yellow"/>
              </w:rPr>
              <w:t>+3</w:t>
            </w:r>
          </w:p>
        </w:tc>
        <w:tc>
          <w:tcPr>
            <w:tcW w:w="335" w:type="dxa"/>
            <w:tcBorders>
              <w:bottom w:val="single" w:sz="4" w:space="0" w:color="auto"/>
            </w:tcBorders>
            <w:shd w:val="clear" w:color="auto" w:fill="auto"/>
          </w:tcPr>
          <w:p w:rsidR="00B4166B" w:rsidRPr="00824351" w:rsidRDefault="002968A9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824351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  <w:tcBorders>
              <w:bottom w:val="single" w:sz="4" w:space="0" w:color="auto"/>
            </w:tcBorders>
            <w:shd w:val="clear" w:color="auto" w:fill="auto"/>
          </w:tcPr>
          <w:p w:rsidR="00B4166B" w:rsidRPr="00824351" w:rsidRDefault="00C62879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824351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  <w:tcBorders>
              <w:bottom w:val="single" w:sz="4" w:space="0" w:color="auto"/>
            </w:tcBorders>
            <w:shd w:val="clear" w:color="auto" w:fill="auto"/>
          </w:tcPr>
          <w:p w:rsidR="00B4166B" w:rsidRPr="002968A9" w:rsidRDefault="00B4166B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  <w:shd w:val="clear" w:color="auto" w:fill="auto"/>
          </w:tcPr>
          <w:p w:rsidR="00B4166B" w:rsidRPr="002968A9" w:rsidRDefault="00B4166B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  <w:shd w:val="clear" w:color="auto" w:fill="auto"/>
          </w:tcPr>
          <w:p w:rsidR="00B4166B" w:rsidRPr="002968A9" w:rsidRDefault="00B4166B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  <w:shd w:val="clear" w:color="auto" w:fill="auto"/>
          </w:tcPr>
          <w:p w:rsidR="00B4166B" w:rsidRPr="002968A9" w:rsidRDefault="00B4166B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  <w:shd w:val="clear" w:color="auto" w:fill="auto"/>
          </w:tcPr>
          <w:p w:rsidR="00B4166B" w:rsidRPr="002968A9" w:rsidRDefault="00B4166B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:rsidR="00B4166B" w:rsidRPr="002968A9" w:rsidRDefault="00C62879" w:rsidP="00C62879">
            <w:pPr>
              <w:pStyle w:val="Agenda2"/>
              <w:numPr>
                <w:ilvl w:val="0"/>
                <w:numId w:val="0"/>
              </w:numPr>
              <w:rPr>
                <w:rFonts w:cs="Arial"/>
                <w:sz w:val="20"/>
                <w:szCs w:val="20"/>
              </w:rPr>
            </w:pPr>
            <w:r w:rsidRPr="00824351">
              <w:rPr>
                <w:rFonts w:cs="Arial"/>
                <w:sz w:val="20"/>
                <w:szCs w:val="20"/>
                <w:highlight w:val="yellow"/>
              </w:rPr>
              <w:t>Symposium</w:t>
            </w:r>
            <w:r w:rsidR="00DF31AB">
              <w:rPr>
                <w:rFonts w:cs="Arial"/>
                <w:sz w:val="20"/>
                <w:szCs w:val="20"/>
              </w:rPr>
              <w:t xml:space="preserve"> </w:t>
            </w:r>
            <w:r w:rsidR="00DF31AB" w:rsidRPr="00824351">
              <w:rPr>
                <w:rFonts w:cs="Arial"/>
                <w:sz w:val="20"/>
                <w:szCs w:val="20"/>
                <w:highlight w:val="yellow"/>
              </w:rPr>
              <w:t>2016</w:t>
            </w:r>
          </w:p>
        </w:tc>
      </w:tr>
      <w:tr w:rsidR="00B4166B" w:rsidRPr="0041674D" w:rsidTr="00650D8D">
        <w:trPr>
          <w:trHeight w:val="615"/>
        </w:trPr>
        <w:tc>
          <w:tcPr>
            <w:tcW w:w="3623" w:type="dxa"/>
            <w:vMerge/>
            <w:tcBorders>
              <w:bottom w:val="double" w:sz="4" w:space="0" w:color="auto"/>
            </w:tcBorders>
          </w:tcPr>
          <w:p w:rsidR="00B4166B" w:rsidRPr="0041674D" w:rsidRDefault="00B4166B" w:rsidP="004F5AA7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rFonts w:cs="Arial"/>
                <w:sz w:val="20"/>
                <w:szCs w:val="20"/>
              </w:rPr>
            </w:pPr>
          </w:p>
        </w:tc>
        <w:tc>
          <w:tcPr>
            <w:tcW w:w="5488" w:type="dxa"/>
            <w:tcBorders>
              <w:bottom w:val="double" w:sz="4" w:space="0" w:color="auto"/>
            </w:tcBorders>
            <w:shd w:val="clear" w:color="auto" w:fill="auto"/>
          </w:tcPr>
          <w:p w:rsidR="00B4166B" w:rsidRPr="00DF31AB" w:rsidRDefault="00B4166B" w:rsidP="0064272E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sz w:val="20"/>
                <w:szCs w:val="20"/>
              </w:rPr>
            </w:pPr>
            <w:r w:rsidRPr="00DF31AB">
              <w:rPr>
                <w:sz w:val="20"/>
                <w:szCs w:val="20"/>
              </w:rPr>
              <w:t>Produce a Guideline on preparing for Zero Accident Campaign</w:t>
            </w:r>
            <w:r w:rsidR="00F93DB1" w:rsidRPr="00DF31A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clear" w:color="auto" w:fill="auto"/>
          </w:tcPr>
          <w:p w:rsidR="00B4166B" w:rsidRPr="00DF31AB" w:rsidRDefault="00E309C9" w:rsidP="00E309C9">
            <w:pPr>
              <w:pStyle w:val="Agenda2"/>
              <w:numPr>
                <w:ilvl w:val="0"/>
                <w:numId w:val="0"/>
              </w:numPr>
              <w:ind w:left="142"/>
              <w:rPr>
                <w:rFonts w:cs="Arial"/>
                <w:sz w:val="20"/>
                <w:szCs w:val="20"/>
              </w:rPr>
            </w:pPr>
            <w:r w:rsidRPr="00DF31AB">
              <w:rPr>
                <w:rFonts w:cs="Arial"/>
                <w:sz w:val="20"/>
                <w:szCs w:val="20"/>
              </w:rPr>
              <w:t>Guideline</w:t>
            </w:r>
          </w:p>
        </w:tc>
        <w:tc>
          <w:tcPr>
            <w:tcW w:w="649" w:type="dxa"/>
            <w:tcBorders>
              <w:bottom w:val="double" w:sz="4" w:space="0" w:color="auto"/>
            </w:tcBorders>
            <w:shd w:val="clear" w:color="auto" w:fill="auto"/>
          </w:tcPr>
          <w:p w:rsidR="00B4166B" w:rsidRPr="00DF31AB" w:rsidRDefault="00B45370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rFonts w:cs="Arial"/>
                <w:sz w:val="20"/>
                <w:szCs w:val="20"/>
              </w:rPr>
            </w:pPr>
            <w:r w:rsidRPr="00DF31AB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clear" w:color="auto" w:fill="auto"/>
          </w:tcPr>
          <w:p w:rsidR="00B4166B" w:rsidRPr="00824351" w:rsidRDefault="001D64C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824351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clear" w:color="auto" w:fill="auto"/>
          </w:tcPr>
          <w:p w:rsidR="00B4166B" w:rsidRPr="00824351" w:rsidRDefault="00C62879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824351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clear" w:color="auto" w:fill="auto"/>
          </w:tcPr>
          <w:p w:rsidR="00B4166B" w:rsidRPr="00824351" w:rsidRDefault="00DF31AB" w:rsidP="0064272E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824351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  <w:tcBorders>
              <w:bottom w:val="double" w:sz="4" w:space="0" w:color="auto"/>
            </w:tcBorders>
            <w:shd w:val="clear" w:color="auto" w:fill="auto"/>
          </w:tcPr>
          <w:p w:rsidR="00B4166B" w:rsidRPr="00DF31AB" w:rsidRDefault="00B4166B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double" w:sz="4" w:space="0" w:color="auto"/>
            </w:tcBorders>
            <w:shd w:val="clear" w:color="auto" w:fill="auto"/>
          </w:tcPr>
          <w:p w:rsidR="00B4166B" w:rsidRPr="00DF31AB" w:rsidRDefault="00B4166B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double" w:sz="4" w:space="0" w:color="auto"/>
            </w:tcBorders>
            <w:shd w:val="clear" w:color="auto" w:fill="auto"/>
          </w:tcPr>
          <w:p w:rsidR="00B4166B" w:rsidRPr="00DF31AB" w:rsidRDefault="00B4166B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double" w:sz="4" w:space="0" w:color="auto"/>
            </w:tcBorders>
            <w:shd w:val="clear" w:color="auto" w:fill="auto"/>
          </w:tcPr>
          <w:p w:rsidR="00B4166B" w:rsidRPr="00DF31AB" w:rsidRDefault="00B4166B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tcBorders>
              <w:bottom w:val="double" w:sz="4" w:space="0" w:color="auto"/>
            </w:tcBorders>
            <w:shd w:val="clear" w:color="auto" w:fill="auto"/>
          </w:tcPr>
          <w:p w:rsidR="00B4166B" w:rsidRPr="00DF31AB" w:rsidRDefault="00B4166B" w:rsidP="00AA0517">
            <w:pPr>
              <w:pStyle w:val="Agenda2"/>
              <w:numPr>
                <w:ilvl w:val="0"/>
                <w:numId w:val="0"/>
              </w:numPr>
              <w:rPr>
                <w:rFonts w:cs="Arial"/>
                <w:sz w:val="20"/>
                <w:szCs w:val="20"/>
              </w:rPr>
            </w:pPr>
          </w:p>
        </w:tc>
      </w:tr>
      <w:tr w:rsidR="00163917" w:rsidRPr="0041674D" w:rsidTr="00AA0517">
        <w:tc>
          <w:tcPr>
            <w:tcW w:w="15206" w:type="dxa"/>
            <w:gridSpan w:val="12"/>
            <w:tcBorders>
              <w:top w:val="double" w:sz="4" w:space="0" w:color="auto"/>
            </w:tcBorders>
            <w:shd w:val="pct10" w:color="auto" w:fill="auto"/>
          </w:tcPr>
          <w:p w:rsidR="00163917" w:rsidRPr="0041674D" w:rsidRDefault="00DA56DA" w:rsidP="00DA56DA">
            <w:pPr>
              <w:pStyle w:val="Agenda1"/>
              <w:ind w:left="0" w:firstLine="0"/>
              <w:jc w:val="center"/>
              <w:rPr>
                <w:rFonts w:cs="Arial"/>
                <w:sz w:val="20"/>
              </w:rPr>
            </w:pPr>
            <w:r w:rsidRPr="0041674D">
              <w:rPr>
                <w:sz w:val="20"/>
              </w:rPr>
              <w:t>TD#2 – Technology</w:t>
            </w:r>
          </w:p>
        </w:tc>
      </w:tr>
      <w:tr w:rsidR="00163917" w:rsidRPr="0041674D" w:rsidTr="00650D8D">
        <w:tc>
          <w:tcPr>
            <w:tcW w:w="3623" w:type="dxa"/>
            <w:vMerge w:val="restart"/>
          </w:tcPr>
          <w:p w:rsidR="00163917" w:rsidRPr="0041674D" w:rsidRDefault="00163917" w:rsidP="00B45370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41674D">
              <w:rPr>
                <w:sz w:val="20"/>
                <w:szCs w:val="20"/>
              </w:rPr>
              <w:lastRenderedPageBreak/>
              <w:t>V</w:t>
            </w:r>
            <w:r w:rsidR="00E348A2" w:rsidRPr="0041674D">
              <w:rPr>
                <w:sz w:val="20"/>
                <w:szCs w:val="20"/>
              </w:rPr>
              <w:t>T</w:t>
            </w:r>
            <w:r w:rsidRPr="0041674D">
              <w:rPr>
                <w:sz w:val="20"/>
                <w:szCs w:val="20"/>
              </w:rPr>
              <w:t>S</w:t>
            </w:r>
            <w:r w:rsidR="00E348A2" w:rsidRPr="0041674D">
              <w:rPr>
                <w:sz w:val="20"/>
                <w:szCs w:val="20"/>
              </w:rPr>
              <w:t xml:space="preserve"> systems technology</w:t>
            </w:r>
            <w:r w:rsidRPr="0041674D">
              <w:rPr>
                <w:sz w:val="20"/>
                <w:szCs w:val="20"/>
              </w:rPr>
              <w:t xml:space="preserve">, </w:t>
            </w:r>
            <w:r w:rsidR="00E348A2" w:rsidRPr="0041674D">
              <w:rPr>
                <w:sz w:val="20"/>
                <w:szCs w:val="20"/>
              </w:rPr>
              <w:t>Sensors, Presentation</w:t>
            </w:r>
          </w:p>
        </w:tc>
        <w:tc>
          <w:tcPr>
            <w:tcW w:w="5488" w:type="dxa"/>
          </w:tcPr>
          <w:p w:rsidR="00163917" w:rsidRPr="0041674D" w:rsidRDefault="002B3E94" w:rsidP="00B45370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  <w:r w:rsidRPr="0041674D">
              <w:rPr>
                <w:sz w:val="20"/>
                <w:szCs w:val="20"/>
              </w:rPr>
              <w:t>Produce a Recommendation on the portrayal of VTS information and data</w:t>
            </w:r>
          </w:p>
        </w:tc>
        <w:tc>
          <w:tcPr>
            <w:tcW w:w="1843" w:type="dxa"/>
          </w:tcPr>
          <w:p w:rsidR="00163917" w:rsidRPr="0041674D" w:rsidRDefault="00E309C9" w:rsidP="00E309C9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  <w:r w:rsidRPr="0041674D">
              <w:rPr>
                <w:sz w:val="20"/>
                <w:szCs w:val="20"/>
              </w:rPr>
              <w:t>Recommendation</w:t>
            </w:r>
          </w:p>
        </w:tc>
        <w:tc>
          <w:tcPr>
            <w:tcW w:w="649" w:type="dxa"/>
          </w:tcPr>
          <w:p w:rsidR="00163917" w:rsidRPr="0041674D" w:rsidRDefault="00B45370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41674D">
              <w:rPr>
                <w:sz w:val="20"/>
                <w:szCs w:val="20"/>
              </w:rPr>
              <w:t>2/1</w:t>
            </w:r>
          </w:p>
        </w:tc>
        <w:tc>
          <w:tcPr>
            <w:tcW w:w="335" w:type="dxa"/>
          </w:tcPr>
          <w:p w:rsidR="00163917" w:rsidRPr="0041674D" w:rsidRDefault="00163917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163917" w:rsidRPr="00F804C3" w:rsidRDefault="00163917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335" w:type="dxa"/>
          </w:tcPr>
          <w:p w:rsidR="00163917" w:rsidRPr="00F804C3" w:rsidRDefault="00F804C3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F804C3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</w:tcPr>
          <w:p w:rsidR="00163917" w:rsidRPr="00F804C3" w:rsidRDefault="00F804C3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F804C3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</w:tcPr>
          <w:p w:rsidR="00163917" w:rsidRPr="00F804C3" w:rsidRDefault="00F804C3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F804C3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</w:tcPr>
          <w:p w:rsidR="00163917" w:rsidRPr="00F804C3" w:rsidRDefault="00F804C3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F804C3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</w:tcPr>
          <w:p w:rsidR="00163917" w:rsidRPr="00F804C3" w:rsidRDefault="00F804C3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F804C3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1258" w:type="dxa"/>
          </w:tcPr>
          <w:p w:rsidR="00163917" w:rsidRPr="0041674D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</w:tr>
      <w:tr w:rsidR="00163917" w:rsidRPr="0041674D" w:rsidTr="00650D8D">
        <w:tc>
          <w:tcPr>
            <w:tcW w:w="3623" w:type="dxa"/>
            <w:vMerge/>
          </w:tcPr>
          <w:p w:rsidR="00163917" w:rsidRPr="0041674D" w:rsidRDefault="00163917" w:rsidP="00B45370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</w:p>
        </w:tc>
        <w:tc>
          <w:tcPr>
            <w:tcW w:w="5488" w:type="dxa"/>
          </w:tcPr>
          <w:p w:rsidR="00163917" w:rsidRPr="0041674D" w:rsidRDefault="00163917" w:rsidP="00B45370">
            <w:pPr>
              <w:pStyle w:val="Agenda2"/>
              <w:numPr>
                <w:ilvl w:val="2"/>
                <w:numId w:val="1"/>
              </w:numPr>
              <w:ind w:left="606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163917" w:rsidRPr="0041674D" w:rsidRDefault="00163917" w:rsidP="00E309C9">
            <w:pPr>
              <w:pStyle w:val="Agenda2"/>
              <w:numPr>
                <w:ilvl w:val="0"/>
                <w:numId w:val="0"/>
              </w:numPr>
              <w:ind w:left="567" w:hanging="425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163917" w:rsidRPr="0041674D" w:rsidRDefault="00163917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dxa"/>
          </w:tcPr>
          <w:p w:rsidR="00163917" w:rsidRPr="0041674D" w:rsidRDefault="00163917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163917" w:rsidRPr="0041674D" w:rsidRDefault="00163917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163917" w:rsidRPr="0041674D" w:rsidRDefault="00163917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163917" w:rsidRPr="0041674D" w:rsidRDefault="00163917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163917" w:rsidRPr="0041674D" w:rsidRDefault="00163917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163917" w:rsidRPr="0041674D" w:rsidRDefault="00163917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163917" w:rsidRPr="0041674D" w:rsidRDefault="00163917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163917" w:rsidRPr="0041674D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</w:tr>
      <w:tr w:rsidR="00163917" w:rsidRPr="0041674D" w:rsidTr="00650D8D">
        <w:tc>
          <w:tcPr>
            <w:tcW w:w="3623" w:type="dxa"/>
            <w:vMerge w:val="restart"/>
          </w:tcPr>
          <w:p w:rsidR="00163917" w:rsidRPr="0041674D" w:rsidRDefault="00E348A2" w:rsidP="00B45370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41674D">
              <w:rPr>
                <w:sz w:val="20"/>
                <w:szCs w:val="20"/>
              </w:rPr>
              <w:t>VT</w:t>
            </w:r>
            <w:r w:rsidR="00163917" w:rsidRPr="0041674D">
              <w:rPr>
                <w:sz w:val="20"/>
                <w:szCs w:val="20"/>
              </w:rPr>
              <w:t xml:space="preserve">S </w:t>
            </w:r>
            <w:r w:rsidRPr="0041674D">
              <w:rPr>
                <w:sz w:val="20"/>
                <w:szCs w:val="20"/>
              </w:rPr>
              <w:t>equipment standards and performance requirements</w:t>
            </w:r>
          </w:p>
        </w:tc>
        <w:tc>
          <w:tcPr>
            <w:tcW w:w="5488" w:type="dxa"/>
          </w:tcPr>
          <w:p w:rsidR="00163917" w:rsidRPr="0041674D" w:rsidRDefault="003C0FB8" w:rsidP="00B45370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sz w:val="20"/>
                <w:szCs w:val="20"/>
              </w:rPr>
            </w:pPr>
            <w:r w:rsidRPr="0041674D">
              <w:rPr>
                <w:sz w:val="20"/>
                <w:szCs w:val="20"/>
              </w:rPr>
              <w:t>Develop Guidance on the technical acceptance of a VTS system</w:t>
            </w:r>
          </w:p>
        </w:tc>
        <w:tc>
          <w:tcPr>
            <w:tcW w:w="1843" w:type="dxa"/>
          </w:tcPr>
          <w:p w:rsidR="00163917" w:rsidRPr="0041674D" w:rsidRDefault="00E309C9" w:rsidP="00E309C9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  <w:r w:rsidRPr="0041674D">
              <w:rPr>
                <w:sz w:val="20"/>
                <w:szCs w:val="20"/>
              </w:rPr>
              <w:t>Guideline</w:t>
            </w:r>
          </w:p>
        </w:tc>
        <w:tc>
          <w:tcPr>
            <w:tcW w:w="649" w:type="dxa"/>
          </w:tcPr>
          <w:p w:rsidR="00163917" w:rsidRPr="0041674D" w:rsidRDefault="00B45370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41674D">
              <w:rPr>
                <w:sz w:val="20"/>
                <w:szCs w:val="20"/>
              </w:rPr>
              <w:t>2</w:t>
            </w:r>
          </w:p>
        </w:tc>
        <w:tc>
          <w:tcPr>
            <w:tcW w:w="335" w:type="dxa"/>
          </w:tcPr>
          <w:p w:rsidR="00163917" w:rsidRPr="00824351" w:rsidRDefault="00163917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335" w:type="dxa"/>
          </w:tcPr>
          <w:p w:rsidR="00163917" w:rsidRPr="00824351" w:rsidRDefault="00F804C3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</w:tcPr>
          <w:p w:rsidR="00163917" w:rsidRPr="00824351" w:rsidRDefault="00F804C3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</w:tcPr>
          <w:p w:rsidR="00163917" w:rsidRPr="00824351" w:rsidRDefault="00F804C3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</w:tcPr>
          <w:p w:rsidR="00163917" w:rsidRPr="00824351" w:rsidRDefault="00163917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335" w:type="dxa"/>
          </w:tcPr>
          <w:p w:rsidR="00163917" w:rsidRPr="00824351" w:rsidRDefault="00163917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335" w:type="dxa"/>
          </w:tcPr>
          <w:p w:rsidR="00163917" w:rsidRPr="00824351" w:rsidRDefault="00163917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258" w:type="dxa"/>
          </w:tcPr>
          <w:p w:rsidR="00163917" w:rsidRPr="0041674D" w:rsidRDefault="00163917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</w:tr>
      <w:tr w:rsidR="00AF1A7F" w:rsidRPr="0041674D" w:rsidTr="00650D8D">
        <w:tc>
          <w:tcPr>
            <w:tcW w:w="3623" w:type="dxa"/>
            <w:vMerge/>
          </w:tcPr>
          <w:p w:rsidR="00AF1A7F" w:rsidRPr="0041674D" w:rsidRDefault="00AF1A7F" w:rsidP="00E348A2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</w:p>
        </w:tc>
        <w:tc>
          <w:tcPr>
            <w:tcW w:w="5488" w:type="dxa"/>
            <w:shd w:val="clear" w:color="auto" w:fill="auto"/>
          </w:tcPr>
          <w:p w:rsidR="00AF1A7F" w:rsidRPr="00824351" w:rsidRDefault="000C7E9A" w:rsidP="007A55E5">
            <w:pPr>
              <w:pStyle w:val="Agenda2"/>
              <w:numPr>
                <w:ilvl w:val="2"/>
                <w:numId w:val="1"/>
              </w:numPr>
              <w:ind w:left="606" w:hanging="572"/>
              <w:rPr>
                <w:sz w:val="20"/>
                <w:szCs w:val="20"/>
                <w:highlight w:val="yellow"/>
              </w:rPr>
            </w:pPr>
            <w:r w:rsidRPr="00824351">
              <w:rPr>
                <w:sz w:val="20"/>
                <w:szCs w:val="20"/>
                <w:highlight w:val="yellow"/>
              </w:rPr>
              <w:t xml:space="preserve">Review V-128 – Operational and Technical Performance Requirements for VTS </w:t>
            </w:r>
            <w:r w:rsidR="007A55E5" w:rsidRPr="00824351">
              <w:rPr>
                <w:sz w:val="20"/>
                <w:szCs w:val="20"/>
                <w:highlight w:val="yellow"/>
              </w:rPr>
              <w:t>Equipment</w:t>
            </w:r>
          </w:p>
        </w:tc>
        <w:tc>
          <w:tcPr>
            <w:tcW w:w="1843" w:type="dxa"/>
            <w:shd w:val="clear" w:color="auto" w:fill="auto"/>
          </w:tcPr>
          <w:p w:rsidR="00AF1A7F" w:rsidRPr="00824351" w:rsidRDefault="00AF1A7F" w:rsidP="00E309C9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  <w:highlight w:val="yellow"/>
              </w:rPr>
            </w:pPr>
          </w:p>
        </w:tc>
        <w:tc>
          <w:tcPr>
            <w:tcW w:w="649" w:type="dxa"/>
            <w:shd w:val="clear" w:color="auto" w:fill="auto"/>
          </w:tcPr>
          <w:p w:rsidR="00AF1A7F" w:rsidRPr="00824351" w:rsidRDefault="000C7E9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  <w:highlight w:val="yellow"/>
              </w:rPr>
            </w:pPr>
            <w:r w:rsidRPr="00824351">
              <w:rPr>
                <w:sz w:val="20"/>
                <w:szCs w:val="20"/>
                <w:highlight w:val="yellow"/>
              </w:rPr>
              <w:t>2</w:t>
            </w:r>
            <w:r w:rsidR="0064272E">
              <w:rPr>
                <w:sz w:val="20"/>
                <w:szCs w:val="20"/>
                <w:highlight w:val="yellow"/>
              </w:rPr>
              <w:t>/1</w:t>
            </w:r>
          </w:p>
        </w:tc>
        <w:tc>
          <w:tcPr>
            <w:tcW w:w="335" w:type="dxa"/>
            <w:shd w:val="clear" w:color="auto" w:fill="auto"/>
          </w:tcPr>
          <w:p w:rsidR="00AF1A7F" w:rsidRPr="00824351" w:rsidRDefault="00AF1A7F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335" w:type="dxa"/>
            <w:shd w:val="clear" w:color="auto" w:fill="auto"/>
          </w:tcPr>
          <w:p w:rsidR="00AF1A7F" w:rsidRPr="00824351" w:rsidRDefault="000C7E9A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824351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AF1A7F" w:rsidRPr="00F804C3" w:rsidRDefault="00F804C3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F804C3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AF1A7F" w:rsidRPr="00F804C3" w:rsidRDefault="00F804C3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F804C3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AF1A7F" w:rsidRPr="00F804C3" w:rsidRDefault="00F804C3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F804C3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AF1A7F" w:rsidRPr="00F804C3" w:rsidRDefault="00F804C3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F804C3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AF1A7F" w:rsidRPr="00F804C3" w:rsidRDefault="00F804C3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F804C3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1258" w:type="dxa"/>
            <w:shd w:val="clear" w:color="auto" w:fill="auto"/>
          </w:tcPr>
          <w:p w:rsidR="00AF1A7F" w:rsidRPr="000C7E9A" w:rsidRDefault="00AF1A7F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</w:tr>
      <w:tr w:rsidR="00163917" w:rsidRPr="0041674D" w:rsidTr="00650D8D">
        <w:tc>
          <w:tcPr>
            <w:tcW w:w="3623" w:type="dxa"/>
          </w:tcPr>
          <w:p w:rsidR="00163917" w:rsidRPr="0041674D" w:rsidRDefault="00E348A2" w:rsidP="00C9460B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41674D">
              <w:rPr>
                <w:sz w:val="20"/>
                <w:szCs w:val="20"/>
              </w:rPr>
              <w:t>Inter-VTS data exchange</w:t>
            </w:r>
          </w:p>
        </w:tc>
        <w:tc>
          <w:tcPr>
            <w:tcW w:w="5488" w:type="dxa"/>
          </w:tcPr>
          <w:p w:rsidR="00163917" w:rsidRPr="00824351" w:rsidRDefault="003C0FB8" w:rsidP="00B45370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</w:rPr>
            </w:pPr>
            <w:r w:rsidRPr="00824351">
              <w:rPr>
                <w:sz w:val="20"/>
                <w:szCs w:val="20"/>
              </w:rPr>
              <w:t>Provide a Guideline on the technical interface between VTS systems and the systems of other stakeholders</w:t>
            </w:r>
          </w:p>
        </w:tc>
        <w:tc>
          <w:tcPr>
            <w:tcW w:w="1843" w:type="dxa"/>
          </w:tcPr>
          <w:p w:rsidR="00163917" w:rsidRPr="00824351" w:rsidRDefault="00E309C9" w:rsidP="00E309C9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  <w:r w:rsidRPr="00824351">
              <w:rPr>
                <w:sz w:val="20"/>
                <w:szCs w:val="20"/>
              </w:rPr>
              <w:t>Guideline</w:t>
            </w:r>
          </w:p>
        </w:tc>
        <w:tc>
          <w:tcPr>
            <w:tcW w:w="649" w:type="dxa"/>
          </w:tcPr>
          <w:p w:rsidR="00163917" w:rsidRPr="00824351" w:rsidRDefault="00B45370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  <w:highlight w:val="yellow"/>
              </w:rPr>
            </w:pPr>
            <w:r w:rsidRPr="00824351">
              <w:rPr>
                <w:sz w:val="20"/>
                <w:szCs w:val="20"/>
                <w:highlight w:val="yellow"/>
              </w:rPr>
              <w:t>2</w:t>
            </w:r>
          </w:p>
        </w:tc>
        <w:tc>
          <w:tcPr>
            <w:tcW w:w="335" w:type="dxa"/>
          </w:tcPr>
          <w:p w:rsidR="00163917" w:rsidRPr="00824351" w:rsidRDefault="00163917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335" w:type="dxa"/>
          </w:tcPr>
          <w:p w:rsidR="00163917" w:rsidRPr="00824351" w:rsidRDefault="00163917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335" w:type="dxa"/>
          </w:tcPr>
          <w:p w:rsidR="00163917" w:rsidRPr="0041674D" w:rsidRDefault="00163917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163917" w:rsidRPr="00F804C3" w:rsidRDefault="00F804C3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F804C3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</w:tcPr>
          <w:p w:rsidR="00163917" w:rsidRPr="00F804C3" w:rsidRDefault="00F804C3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F804C3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</w:tcPr>
          <w:p w:rsidR="00163917" w:rsidRPr="00F804C3" w:rsidRDefault="00F804C3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F804C3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</w:tcPr>
          <w:p w:rsidR="00163917" w:rsidRPr="0041674D" w:rsidRDefault="00163917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163917" w:rsidRPr="0041674D" w:rsidRDefault="00163917" w:rsidP="002847C8">
            <w:pPr>
              <w:pStyle w:val="Agenda2"/>
              <w:numPr>
                <w:ilvl w:val="0"/>
                <w:numId w:val="0"/>
              </w:numPr>
              <w:ind w:left="142" w:hanging="1"/>
              <w:rPr>
                <w:sz w:val="20"/>
                <w:szCs w:val="20"/>
              </w:rPr>
            </w:pPr>
          </w:p>
        </w:tc>
      </w:tr>
      <w:tr w:rsidR="002847C8" w:rsidRPr="0041674D" w:rsidTr="00650D8D">
        <w:tc>
          <w:tcPr>
            <w:tcW w:w="3623" w:type="dxa"/>
          </w:tcPr>
          <w:p w:rsidR="002847C8" w:rsidRPr="0041674D" w:rsidRDefault="00E348A2" w:rsidP="00C9460B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41674D">
              <w:rPr>
                <w:sz w:val="20"/>
                <w:szCs w:val="20"/>
              </w:rPr>
              <w:t>Data populating for S-100</w:t>
            </w:r>
          </w:p>
        </w:tc>
        <w:tc>
          <w:tcPr>
            <w:tcW w:w="5488" w:type="dxa"/>
          </w:tcPr>
          <w:p w:rsidR="002847C8" w:rsidRPr="0041674D" w:rsidRDefault="002847C8" w:rsidP="00B45370">
            <w:pPr>
              <w:pStyle w:val="Agenda2"/>
              <w:numPr>
                <w:ilvl w:val="2"/>
                <w:numId w:val="1"/>
              </w:numPr>
              <w:ind w:left="747" w:hanging="708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2847C8" w:rsidRPr="0041674D" w:rsidRDefault="002847C8" w:rsidP="00E309C9">
            <w:pPr>
              <w:pStyle w:val="Agenda2"/>
              <w:numPr>
                <w:ilvl w:val="0"/>
                <w:numId w:val="0"/>
              </w:numPr>
              <w:ind w:left="567" w:hanging="425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2847C8" w:rsidRPr="0041674D" w:rsidRDefault="002847C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dxa"/>
          </w:tcPr>
          <w:p w:rsidR="002847C8" w:rsidRPr="0041674D" w:rsidRDefault="002847C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2847C8" w:rsidRPr="0041674D" w:rsidRDefault="002847C8" w:rsidP="00133E71">
            <w:pPr>
              <w:pStyle w:val="Agenda2"/>
              <w:numPr>
                <w:ilvl w:val="0"/>
                <w:numId w:val="0"/>
              </w:numPr>
              <w:ind w:left="-40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2847C8" w:rsidRPr="0041674D" w:rsidRDefault="002847C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2847C8" w:rsidRPr="0041674D" w:rsidRDefault="002847C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2847C8" w:rsidRPr="0041674D" w:rsidRDefault="002847C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2847C8" w:rsidRPr="0041674D" w:rsidRDefault="002847C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2847C8" w:rsidRPr="0041674D" w:rsidRDefault="002847C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2847C8" w:rsidRPr="0041674D" w:rsidRDefault="002847C8" w:rsidP="00F70330">
            <w:pPr>
              <w:pStyle w:val="Agenda2"/>
              <w:numPr>
                <w:ilvl w:val="0"/>
                <w:numId w:val="0"/>
              </w:numPr>
              <w:ind w:left="567" w:hanging="464"/>
              <w:rPr>
                <w:sz w:val="20"/>
                <w:szCs w:val="20"/>
              </w:rPr>
            </w:pPr>
          </w:p>
        </w:tc>
      </w:tr>
      <w:tr w:rsidR="002847C8" w:rsidRPr="0041674D" w:rsidTr="00AA0517">
        <w:trPr>
          <w:trHeight w:val="370"/>
        </w:trPr>
        <w:tc>
          <w:tcPr>
            <w:tcW w:w="15206" w:type="dxa"/>
            <w:gridSpan w:val="12"/>
            <w:tcBorders>
              <w:top w:val="double" w:sz="4" w:space="0" w:color="auto"/>
            </w:tcBorders>
            <w:shd w:val="pct10" w:color="auto" w:fill="auto"/>
          </w:tcPr>
          <w:p w:rsidR="002847C8" w:rsidRPr="0041674D" w:rsidRDefault="002847C8" w:rsidP="007F5681">
            <w:pPr>
              <w:pStyle w:val="Agenda1"/>
              <w:ind w:left="0" w:firstLine="0"/>
              <w:jc w:val="center"/>
              <w:rPr>
                <w:rFonts w:cs="Arial"/>
                <w:sz w:val="20"/>
              </w:rPr>
            </w:pPr>
            <w:r w:rsidRPr="0041674D">
              <w:rPr>
                <w:sz w:val="20"/>
              </w:rPr>
              <w:t>TD#3 –</w:t>
            </w:r>
            <w:r w:rsidR="00026E45" w:rsidRPr="0041674D">
              <w:rPr>
                <w:sz w:val="20"/>
              </w:rPr>
              <w:t>Training</w:t>
            </w:r>
          </w:p>
        </w:tc>
      </w:tr>
      <w:tr w:rsidR="002847C8" w:rsidRPr="0041674D" w:rsidTr="00650D8D">
        <w:trPr>
          <w:trHeight w:val="351"/>
        </w:trPr>
        <w:tc>
          <w:tcPr>
            <w:tcW w:w="3623" w:type="dxa"/>
            <w:vMerge w:val="restart"/>
          </w:tcPr>
          <w:p w:rsidR="002847C8" w:rsidRPr="0041674D" w:rsidRDefault="00E348A2" w:rsidP="00B45370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41674D">
              <w:rPr>
                <w:sz w:val="20"/>
                <w:szCs w:val="20"/>
              </w:rPr>
              <w:t>Qualification, training, and certification of VTS personnel</w:t>
            </w:r>
          </w:p>
        </w:tc>
        <w:tc>
          <w:tcPr>
            <w:tcW w:w="5488" w:type="dxa"/>
          </w:tcPr>
          <w:p w:rsidR="002847C8" w:rsidRPr="0041674D" w:rsidRDefault="008827FE" w:rsidP="00B45370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</w:rPr>
            </w:pPr>
            <w:r w:rsidRPr="0064272E">
              <w:rPr>
                <w:sz w:val="20"/>
                <w:szCs w:val="20"/>
              </w:rPr>
              <w:t>Develop a Guideline on Revalidation Process</w:t>
            </w:r>
            <w:r w:rsidR="0064272E" w:rsidRPr="0064272E">
              <w:rPr>
                <w:sz w:val="20"/>
                <w:szCs w:val="20"/>
              </w:rPr>
              <w:t xml:space="preserve"> </w:t>
            </w:r>
            <w:r w:rsidR="0064272E" w:rsidRPr="0064272E">
              <w:rPr>
                <w:sz w:val="20"/>
                <w:szCs w:val="20"/>
                <w:highlight w:val="yellow"/>
              </w:rPr>
              <w:t>for VTS Certification</w:t>
            </w:r>
          </w:p>
        </w:tc>
        <w:tc>
          <w:tcPr>
            <w:tcW w:w="1843" w:type="dxa"/>
          </w:tcPr>
          <w:p w:rsidR="002847C8" w:rsidRPr="0041674D" w:rsidRDefault="00E309C9" w:rsidP="00E309C9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  <w:r w:rsidRPr="0041674D">
              <w:rPr>
                <w:sz w:val="20"/>
                <w:szCs w:val="20"/>
              </w:rPr>
              <w:t>Guideline</w:t>
            </w:r>
          </w:p>
        </w:tc>
        <w:tc>
          <w:tcPr>
            <w:tcW w:w="649" w:type="dxa"/>
          </w:tcPr>
          <w:p w:rsidR="002847C8" w:rsidRPr="0041674D" w:rsidRDefault="00B45370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41674D">
              <w:rPr>
                <w:sz w:val="20"/>
                <w:szCs w:val="20"/>
              </w:rPr>
              <w:t>3</w:t>
            </w:r>
          </w:p>
        </w:tc>
        <w:tc>
          <w:tcPr>
            <w:tcW w:w="335" w:type="dxa"/>
          </w:tcPr>
          <w:p w:rsidR="002847C8" w:rsidRPr="0041674D" w:rsidRDefault="001D64C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  <w:r w:rsidRPr="0064272E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</w:tcPr>
          <w:p w:rsidR="002847C8" w:rsidRPr="0064272E" w:rsidRDefault="0064272E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64272E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</w:tcPr>
          <w:p w:rsidR="002847C8" w:rsidRPr="0064272E" w:rsidRDefault="0064272E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64272E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</w:tcPr>
          <w:p w:rsidR="002847C8" w:rsidRPr="0041674D" w:rsidRDefault="002847C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2847C8" w:rsidRPr="0041674D" w:rsidRDefault="002847C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2847C8" w:rsidRPr="0041674D" w:rsidRDefault="002847C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2847C8" w:rsidRPr="0041674D" w:rsidRDefault="002847C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2847C8" w:rsidRPr="0041674D" w:rsidRDefault="002847C8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</w:tr>
      <w:tr w:rsidR="002847C8" w:rsidRPr="0041674D" w:rsidTr="00650D8D">
        <w:tc>
          <w:tcPr>
            <w:tcW w:w="3623" w:type="dxa"/>
            <w:vMerge/>
          </w:tcPr>
          <w:p w:rsidR="002847C8" w:rsidRPr="0041674D" w:rsidRDefault="002847C8" w:rsidP="00B45370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</w:p>
        </w:tc>
        <w:tc>
          <w:tcPr>
            <w:tcW w:w="5488" w:type="dxa"/>
          </w:tcPr>
          <w:p w:rsidR="002847C8" w:rsidRPr="0041674D" w:rsidRDefault="00AD4D26" w:rsidP="00B45370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</w:rPr>
            </w:pPr>
            <w:r w:rsidRPr="0041674D">
              <w:rPr>
                <w:sz w:val="20"/>
                <w:szCs w:val="20"/>
              </w:rPr>
              <w:t>Produce a VTS Training Manual to complement the V-103 and its model courses</w:t>
            </w:r>
          </w:p>
        </w:tc>
        <w:tc>
          <w:tcPr>
            <w:tcW w:w="1843" w:type="dxa"/>
          </w:tcPr>
          <w:p w:rsidR="002847C8" w:rsidRPr="0041674D" w:rsidRDefault="00E309C9" w:rsidP="00E309C9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  <w:r w:rsidRPr="0041674D">
              <w:rPr>
                <w:sz w:val="20"/>
                <w:szCs w:val="20"/>
              </w:rPr>
              <w:t>Manual</w:t>
            </w:r>
          </w:p>
        </w:tc>
        <w:tc>
          <w:tcPr>
            <w:tcW w:w="649" w:type="dxa"/>
          </w:tcPr>
          <w:p w:rsidR="002847C8" w:rsidRPr="0041674D" w:rsidRDefault="00B45370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41674D">
              <w:rPr>
                <w:sz w:val="20"/>
                <w:szCs w:val="20"/>
              </w:rPr>
              <w:t>3</w:t>
            </w:r>
          </w:p>
        </w:tc>
        <w:tc>
          <w:tcPr>
            <w:tcW w:w="335" w:type="dxa"/>
          </w:tcPr>
          <w:p w:rsidR="002847C8" w:rsidRPr="0064272E" w:rsidRDefault="001D64C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64272E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</w:tcPr>
          <w:p w:rsidR="002847C8" w:rsidRPr="0064272E" w:rsidRDefault="0064272E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64272E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</w:tcPr>
          <w:p w:rsidR="002847C8" w:rsidRPr="0064272E" w:rsidRDefault="0064272E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64272E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</w:tcPr>
          <w:p w:rsidR="002847C8" w:rsidRPr="0064272E" w:rsidRDefault="0064272E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64272E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</w:tcPr>
          <w:p w:rsidR="002847C8" w:rsidRPr="0064272E" w:rsidRDefault="002847C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335" w:type="dxa"/>
          </w:tcPr>
          <w:p w:rsidR="002847C8" w:rsidRPr="0041674D" w:rsidRDefault="002847C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2847C8" w:rsidRPr="0041674D" w:rsidRDefault="002847C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2847C8" w:rsidRPr="0041674D" w:rsidRDefault="002847C8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</w:tr>
      <w:tr w:rsidR="002847C8" w:rsidRPr="0041674D" w:rsidTr="00650D8D">
        <w:tc>
          <w:tcPr>
            <w:tcW w:w="3623" w:type="dxa"/>
          </w:tcPr>
          <w:p w:rsidR="002847C8" w:rsidRPr="0041674D" w:rsidRDefault="00E348A2" w:rsidP="00B45370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41674D">
              <w:rPr>
                <w:sz w:val="20"/>
                <w:szCs w:val="20"/>
              </w:rPr>
              <w:t>Accreditation and approval process for VTS training</w:t>
            </w:r>
          </w:p>
        </w:tc>
        <w:tc>
          <w:tcPr>
            <w:tcW w:w="5488" w:type="dxa"/>
          </w:tcPr>
          <w:p w:rsidR="002847C8" w:rsidRPr="0041674D" w:rsidRDefault="002847C8" w:rsidP="00B45370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2847C8" w:rsidRPr="0041674D" w:rsidRDefault="002847C8" w:rsidP="00E309C9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</w:p>
        </w:tc>
        <w:tc>
          <w:tcPr>
            <w:tcW w:w="649" w:type="dxa"/>
          </w:tcPr>
          <w:p w:rsidR="002847C8" w:rsidRPr="0041674D" w:rsidRDefault="002847C8" w:rsidP="00E348A2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dxa"/>
          </w:tcPr>
          <w:p w:rsidR="002847C8" w:rsidRPr="0041674D" w:rsidRDefault="002847C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2847C8" w:rsidRPr="0041674D" w:rsidRDefault="002847C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2847C8" w:rsidRPr="0041674D" w:rsidRDefault="002847C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2847C8" w:rsidRPr="0041674D" w:rsidRDefault="002847C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2847C8" w:rsidRPr="0041674D" w:rsidRDefault="002847C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2847C8" w:rsidRPr="0041674D" w:rsidRDefault="002847C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2847C8" w:rsidRPr="0041674D" w:rsidRDefault="002847C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</w:tcPr>
          <w:p w:rsidR="002847C8" w:rsidRPr="0041674D" w:rsidRDefault="002847C8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</w:tr>
      <w:tr w:rsidR="002847C8" w:rsidRPr="0041674D" w:rsidTr="00650D8D">
        <w:tc>
          <w:tcPr>
            <w:tcW w:w="3623" w:type="dxa"/>
            <w:vMerge w:val="restart"/>
          </w:tcPr>
          <w:p w:rsidR="002847C8" w:rsidRPr="0041674D" w:rsidRDefault="00E348A2" w:rsidP="00B45370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41674D">
              <w:rPr>
                <w:sz w:val="20"/>
                <w:szCs w:val="20"/>
              </w:rPr>
              <w:t>Human factors</w:t>
            </w:r>
          </w:p>
        </w:tc>
        <w:tc>
          <w:tcPr>
            <w:tcW w:w="5488" w:type="dxa"/>
            <w:shd w:val="clear" w:color="auto" w:fill="auto"/>
          </w:tcPr>
          <w:p w:rsidR="002847C8" w:rsidRPr="00824351" w:rsidRDefault="00D83A06" w:rsidP="0064272E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  <w:highlight w:val="yellow"/>
              </w:rPr>
            </w:pPr>
            <w:r w:rsidRPr="00824351">
              <w:rPr>
                <w:sz w:val="20"/>
                <w:szCs w:val="20"/>
                <w:highlight w:val="yellow"/>
              </w:rPr>
              <w:t>Develop guidance on human factor</w:t>
            </w:r>
            <w:r w:rsidR="0064272E">
              <w:rPr>
                <w:sz w:val="20"/>
                <w:szCs w:val="20"/>
                <w:highlight w:val="yellow"/>
              </w:rPr>
              <w:t>s</w:t>
            </w:r>
            <w:r w:rsidRPr="00824351">
              <w:rPr>
                <w:sz w:val="20"/>
                <w:szCs w:val="20"/>
                <w:highlight w:val="yellow"/>
              </w:rPr>
              <w:t xml:space="preserve"> </w:t>
            </w:r>
            <w:ins w:id="0" w:author="Trainor, Neil" w:date="2014-10-09T06:37:00Z">
              <w:r w:rsidR="007720FA" w:rsidRPr="00824351">
                <w:rPr>
                  <w:sz w:val="20"/>
                  <w:szCs w:val="20"/>
                  <w:highlight w:val="yellow"/>
                </w:rPr>
                <w:t xml:space="preserve">and ergonomics </w:t>
              </w:r>
            </w:ins>
            <w:r w:rsidRPr="00824351">
              <w:rPr>
                <w:sz w:val="20"/>
                <w:szCs w:val="20"/>
                <w:highlight w:val="yellow"/>
              </w:rPr>
              <w:t>in VTS</w:t>
            </w:r>
            <w:r w:rsidR="00BF5799" w:rsidRPr="00824351">
              <w:rPr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2847C8" w:rsidRPr="00824351" w:rsidRDefault="00E309C9" w:rsidP="00E309C9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  <w:highlight w:val="yellow"/>
              </w:rPr>
            </w:pPr>
            <w:r w:rsidRPr="00824351">
              <w:rPr>
                <w:sz w:val="20"/>
                <w:szCs w:val="20"/>
                <w:highlight w:val="yellow"/>
              </w:rPr>
              <w:t>Guidance</w:t>
            </w:r>
          </w:p>
        </w:tc>
        <w:tc>
          <w:tcPr>
            <w:tcW w:w="649" w:type="dxa"/>
            <w:shd w:val="clear" w:color="auto" w:fill="auto"/>
          </w:tcPr>
          <w:p w:rsidR="002847C8" w:rsidRPr="00824351" w:rsidRDefault="00B45370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  <w:highlight w:val="yellow"/>
              </w:rPr>
            </w:pPr>
            <w:r w:rsidRPr="00824351">
              <w:rPr>
                <w:sz w:val="20"/>
                <w:szCs w:val="20"/>
                <w:highlight w:val="yellow"/>
              </w:rPr>
              <w:t>3</w:t>
            </w:r>
            <w:r w:rsidR="001343D9" w:rsidRPr="00824351">
              <w:rPr>
                <w:sz w:val="20"/>
                <w:szCs w:val="20"/>
                <w:highlight w:val="yellow"/>
              </w:rPr>
              <w:t>/1</w:t>
            </w:r>
          </w:p>
        </w:tc>
        <w:tc>
          <w:tcPr>
            <w:tcW w:w="335" w:type="dxa"/>
            <w:shd w:val="clear" w:color="auto" w:fill="auto"/>
          </w:tcPr>
          <w:p w:rsidR="002847C8" w:rsidRPr="00824351" w:rsidRDefault="0064272E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2847C8" w:rsidRPr="00824351" w:rsidRDefault="00137784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824351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2847C8" w:rsidRPr="00824351" w:rsidRDefault="0064272E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2847C8" w:rsidRPr="00824351" w:rsidRDefault="0064272E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2847C8" w:rsidRPr="00824351" w:rsidRDefault="0064272E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2847C8" w:rsidRPr="00824351" w:rsidRDefault="002847C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335" w:type="dxa"/>
            <w:shd w:val="clear" w:color="auto" w:fill="auto"/>
          </w:tcPr>
          <w:p w:rsidR="002847C8" w:rsidRPr="00824351" w:rsidRDefault="002847C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258" w:type="dxa"/>
            <w:shd w:val="clear" w:color="auto" w:fill="auto"/>
          </w:tcPr>
          <w:p w:rsidR="002847C8" w:rsidRPr="00824351" w:rsidRDefault="002847C8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  <w:highlight w:val="yellow"/>
              </w:rPr>
            </w:pPr>
          </w:p>
        </w:tc>
      </w:tr>
      <w:tr w:rsidR="00AF1A7F" w:rsidRPr="0041674D" w:rsidTr="00650D8D">
        <w:tc>
          <w:tcPr>
            <w:tcW w:w="3623" w:type="dxa"/>
            <w:vMerge/>
          </w:tcPr>
          <w:p w:rsidR="00AF1A7F" w:rsidRPr="0041674D" w:rsidRDefault="00AF1A7F" w:rsidP="00B45370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</w:p>
        </w:tc>
        <w:tc>
          <w:tcPr>
            <w:tcW w:w="5488" w:type="dxa"/>
            <w:shd w:val="clear" w:color="auto" w:fill="auto"/>
          </w:tcPr>
          <w:p w:rsidR="00AF1A7F" w:rsidRPr="00824351" w:rsidRDefault="0073213A" w:rsidP="00B45370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trike/>
                <w:sz w:val="20"/>
                <w:szCs w:val="20"/>
                <w:highlight w:val="yellow"/>
              </w:rPr>
            </w:pPr>
            <w:r w:rsidRPr="00824351">
              <w:rPr>
                <w:strike/>
                <w:sz w:val="20"/>
                <w:szCs w:val="20"/>
                <w:highlight w:val="yellow"/>
              </w:rPr>
              <w:t>Develop Guidance on the Ergonomics in a VTS Centre</w:t>
            </w:r>
          </w:p>
        </w:tc>
        <w:tc>
          <w:tcPr>
            <w:tcW w:w="1843" w:type="dxa"/>
            <w:shd w:val="clear" w:color="auto" w:fill="auto"/>
          </w:tcPr>
          <w:p w:rsidR="00AF1A7F" w:rsidRPr="00824351" w:rsidRDefault="0073213A" w:rsidP="00E309C9">
            <w:pPr>
              <w:pStyle w:val="Agenda2"/>
              <w:numPr>
                <w:ilvl w:val="0"/>
                <w:numId w:val="0"/>
              </w:numPr>
              <w:ind w:left="142"/>
              <w:rPr>
                <w:strike/>
                <w:sz w:val="20"/>
                <w:szCs w:val="20"/>
                <w:highlight w:val="yellow"/>
              </w:rPr>
            </w:pPr>
            <w:r w:rsidRPr="00824351">
              <w:rPr>
                <w:strike/>
                <w:sz w:val="20"/>
                <w:szCs w:val="20"/>
                <w:highlight w:val="yellow"/>
              </w:rPr>
              <w:t>Guidance</w:t>
            </w:r>
          </w:p>
        </w:tc>
        <w:tc>
          <w:tcPr>
            <w:tcW w:w="649" w:type="dxa"/>
            <w:shd w:val="clear" w:color="auto" w:fill="auto"/>
          </w:tcPr>
          <w:p w:rsidR="00AF1A7F" w:rsidRPr="00824351" w:rsidRDefault="0073213A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strike/>
                <w:sz w:val="20"/>
                <w:szCs w:val="20"/>
                <w:highlight w:val="yellow"/>
              </w:rPr>
            </w:pPr>
            <w:r w:rsidRPr="00824351">
              <w:rPr>
                <w:strike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335" w:type="dxa"/>
            <w:shd w:val="clear" w:color="auto" w:fill="auto"/>
          </w:tcPr>
          <w:p w:rsidR="00AF1A7F" w:rsidRPr="00824351" w:rsidRDefault="0073213A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trike/>
                <w:sz w:val="20"/>
                <w:szCs w:val="20"/>
                <w:highlight w:val="yellow"/>
              </w:rPr>
            </w:pPr>
            <w:r w:rsidRPr="00824351">
              <w:rPr>
                <w:rFonts w:cs="Arial"/>
                <w:strike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  <w:shd w:val="clear" w:color="auto" w:fill="auto"/>
          </w:tcPr>
          <w:p w:rsidR="00AF1A7F" w:rsidRPr="00824351" w:rsidRDefault="00AF1A7F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335" w:type="dxa"/>
            <w:shd w:val="clear" w:color="auto" w:fill="auto"/>
          </w:tcPr>
          <w:p w:rsidR="00AF1A7F" w:rsidRPr="00824351" w:rsidRDefault="00AF1A7F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335" w:type="dxa"/>
            <w:shd w:val="clear" w:color="auto" w:fill="auto"/>
          </w:tcPr>
          <w:p w:rsidR="00AF1A7F" w:rsidRPr="00824351" w:rsidRDefault="00AF1A7F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335" w:type="dxa"/>
            <w:shd w:val="clear" w:color="auto" w:fill="auto"/>
          </w:tcPr>
          <w:p w:rsidR="00AF1A7F" w:rsidRPr="00824351" w:rsidRDefault="00AF1A7F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335" w:type="dxa"/>
            <w:shd w:val="clear" w:color="auto" w:fill="auto"/>
          </w:tcPr>
          <w:p w:rsidR="00AF1A7F" w:rsidRPr="00824351" w:rsidRDefault="00AF1A7F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335" w:type="dxa"/>
            <w:shd w:val="clear" w:color="auto" w:fill="auto"/>
          </w:tcPr>
          <w:p w:rsidR="00AF1A7F" w:rsidRPr="00824351" w:rsidRDefault="00AF1A7F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1258" w:type="dxa"/>
            <w:shd w:val="clear" w:color="auto" w:fill="auto"/>
          </w:tcPr>
          <w:p w:rsidR="00AF1A7F" w:rsidRPr="00824351" w:rsidRDefault="00AF1A7F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  <w:highlight w:val="yellow"/>
              </w:rPr>
            </w:pPr>
          </w:p>
        </w:tc>
      </w:tr>
      <w:tr w:rsidR="002847C8" w:rsidRPr="0041674D" w:rsidTr="00650D8D">
        <w:tc>
          <w:tcPr>
            <w:tcW w:w="3623" w:type="dxa"/>
            <w:vMerge/>
            <w:tcBorders>
              <w:bottom w:val="single" w:sz="4" w:space="0" w:color="auto"/>
            </w:tcBorders>
          </w:tcPr>
          <w:p w:rsidR="002847C8" w:rsidRPr="0041674D" w:rsidRDefault="002847C8" w:rsidP="00B45370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</w:p>
        </w:tc>
        <w:tc>
          <w:tcPr>
            <w:tcW w:w="5488" w:type="dxa"/>
            <w:tcBorders>
              <w:bottom w:val="single" w:sz="4" w:space="0" w:color="auto"/>
            </w:tcBorders>
          </w:tcPr>
          <w:p w:rsidR="002847C8" w:rsidRPr="0041674D" w:rsidRDefault="002847C8" w:rsidP="00B45370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847C8" w:rsidRPr="0041674D" w:rsidRDefault="002847C8" w:rsidP="00E309C9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2847C8" w:rsidRPr="0041674D" w:rsidRDefault="002847C8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2847C8" w:rsidRPr="0041674D" w:rsidRDefault="002847C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2847C8" w:rsidRPr="0041674D" w:rsidRDefault="002847C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2847C8" w:rsidRPr="0041674D" w:rsidRDefault="002847C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2847C8" w:rsidRPr="0041674D" w:rsidRDefault="002847C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2847C8" w:rsidRPr="0041674D" w:rsidRDefault="002847C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2847C8" w:rsidRPr="0041674D" w:rsidRDefault="002847C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2847C8" w:rsidRPr="0041674D" w:rsidRDefault="002847C8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:rsidR="002847C8" w:rsidRPr="0041674D" w:rsidRDefault="002847C8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</w:tr>
      <w:tr w:rsidR="00AF1A7F" w:rsidRPr="0041674D" w:rsidTr="00650D8D">
        <w:tc>
          <w:tcPr>
            <w:tcW w:w="3623" w:type="dxa"/>
          </w:tcPr>
          <w:p w:rsidR="00AF1A7F" w:rsidRPr="0041674D" w:rsidRDefault="00AF1A7F" w:rsidP="00B45370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41674D">
              <w:rPr>
                <w:sz w:val="20"/>
                <w:szCs w:val="20"/>
              </w:rPr>
              <w:t>VTS training for navigating officers</w:t>
            </w:r>
          </w:p>
        </w:tc>
        <w:tc>
          <w:tcPr>
            <w:tcW w:w="5488" w:type="dxa"/>
          </w:tcPr>
          <w:p w:rsidR="00AF1A7F" w:rsidRPr="0041674D" w:rsidRDefault="00AD4D26" w:rsidP="00B45370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</w:rPr>
            </w:pPr>
            <w:r w:rsidRPr="0041674D">
              <w:rPr>
                <w:sz w:val="20"/>
                <w:szCs w:val="20"/>
              </w:rPr>
              <w:t>Develop a Guideline on VTS Awareness for Navigating Officers</w:t>
            </w:r>
          </w:p>
        </w:tc>
        <w:tc>
          <w:tcPr>
            <w:tcW w:w="1843" w:type="dxa"/>
          </w:tcPr>
          <w:p w:rsidR="00AF1A7F" w:rsidRPr="0041674D" w:rsidRDefault="00E309C9" w:rsidP="00650D8D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  <w:r w:rsidRPr="00650D8D">
              <w:rPr>
                <w:sz w:val="20"/>
                <w:szCs w:val="20"/>
                <w:highlight w:val="yellow"/>
              </w:rPr>
              <w:t>Guideline</w:t>
            </w:r>
            <w:r w:rsidRPr="0041674D">
              <w:rPr>
                <w:sz w:val="20"/>
                <w:szCs w:val="20"/>
              </w:rPr>
              <w:t xml:space="preserve"> </w:t>
            </w:r>
          </w:p>
        </w:tc>
        <w:tc>
          <w:tcPr>
            <w:tcW w:w="649" w:type="dxa"/>
          </w:tcPr>
          <w:p w:rsidR="00AF1A7F" w:rsidRPr="0041674D" w:rsidRDefault="00B45370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 w:rsidRPr="0041674D">
              <w:rPr>
                <w:sz w:val="20"/>
                <w:szCs w:val="20"/>
              </w:rPr>
              <w:t>3</w:t>
            </w:r>
          </w:p>
        </w:tc>
        <w:tc>
          <w:tcPr>
            <w:tcW w:w="335" w:type="dxa"/>
          </w:tcPr>
          <w:p w:rsidR="00AF1A7F" w:rsidRPr="0041674D" w:rsidRDefault="00AF1A7F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AF1A7F" w:rsidRPr="0041674D" w:rsidRDefault="00AF1A7F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AF1A7F" w:rsidRPr="0041674D" w:rsidRDefault="00AF1A7F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</w:tcPr>
          <w:p w:rsidR="00AF1A7F" w:rsidRPr="00650D8D" w:rsidRDefault="00AF1A7F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</w:p>
        </w:tc>
        <w:tc>
          <w:tcPr>
            <w:tcW w:w="335" w:type="dxa"/>
          </w:tcPr>
          <w:p w:rsidR="00AF1A7F" w:rsidRPr="00650D8D" w:rsidRDefault="00650D8D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650D8D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</w:tcPr>
          <w:p w:rsidR="00AF1A7F" w:rsidRPr="00650D8D" w:rsidRDefault="00650D8D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650D8D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335" w:type="dxa"/>
          </w:tcPr>
          <w:p w:rsidR="00AF1A7F" w:rsidRPr="00650D8D" w:rsidRDefault="00650D8D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  <w:highlight w:val="yellow"/>
              </w:rPr>
            </w:pPr>
            <w:r w:rsidRPr="00650D8D">
              <w:rPr>
                <w:rFonts w:cs="Arial"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1258" w:type="dxa"/>
          </w:tcPr>
          <w:p w:rsidR="00AF1A7F" w:rsidRPr="00650D8D" w:rsidRDefault="00AF1A7F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  <w:highlight w:val="yellow"/>
              </w:rPr>
            </w:pPr>
          </w:p>
        </w:tc>
      </w:tr>
      <w:tr w:rsidR="00AF1A7F" w:rsidRPr="0041674D" w:rsidTr="00650D8D">
        <w:tc>
          <w:tcPr>
            <w:tcW w:w="3623" w:type="dxa"/>
            <w:tcBorders>
              <w:bottom w:val="single" w:sz="4" w:space="0" w:color="auto"/>
            </w:tcBorders>
          </w:tcPr>
          <w:p w:rsidR="00AF1A7F" w:rsidRPr="0041674D" w:rsidRDefault="00AF1A7F" w:rsidP="00B45370">
            <w:pPr>
              <w:pStyle w:val="Agenda2"/>
              <w:tabs>
                <w:tab w:val="clear" w:pos="1418"/>
                <w:tab w:val="num" w:pos="459"/>
              </w:tabs>
              <w:ind w:left="459" w:hanging="459"/>
              <w:rPr>
                <w:sz w:val="20"/>
                <w:szCs w:val="20"/>
              </w:rPr>
            </w:pPr>
            <w:r w:rsidRPr="0041674D">
              <w:rPr>
                <w:sz w:val="20"/>
                <w:szCs w:val="20"/>
              </w:rPr>
              <w:t>Support for the WWA</w:t>
            </w:r>
          </w:p>
        </w:tc>
        <w:tc>
          <w:tcPr>
            <w:tcW w:w="5488" w:type="dxa"/>
            <w:tcBorders>
              <w:bottom w:val="single" w:sz="4" w:space="0" w:color="auto"/>
            </w:tcBorders>
          </w:tcPr>
          <w:p w:rsidR="00AF1A7F" w:rsidRPr="0041674D" w:rsidRDefault="00AF1A7F" w:rsidP="00B45370">
            <w:pPr>
              <w:pStyle w:val="Agenda2"/>
              <w:numPr>
                <w:ilvl w:val="2"/>
                <w:numId w:val="1"/>
              </w:numPr>
              <w:ind w:left="742" w:hanging="7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F1A7F" w:rsidRPr="0041674D" w:rsidRDefault="00AF1A7F" w:rsidP="00E309C9">
            <w:pPr>
              <w:pStyle w:val="Agenda2"/>
              <w:numPr>
                <w:ilvl w:val="0"/>
                <w:numId w:val="0"/>
              </w:numPr>
              <w:ind w:left="142"/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</w:tcPr>
          <w:p w:rsidR="00AF1A7F" w:rsidRPr="0041674D" w:rsidRDefault="00AF1A7F" w:rsidP="00CC4377">
            <w:pPr>
              <w:pStyle w:val="Agenda2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AF1A7F" w:rsidRPr="0041674D" w:rsidRDefault="00AF1A7F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AF1A7F" w:rsidRPr="0041674D" w:rsidRDefault="00AF1A7F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AF1A7F" w:rsidRPr="0041674D" w:rsidRDefault="00AF1A7F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AF1A7F" w:rsidRPr="0041674D" w:rsidRDefault="00AF1A7F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AF1A7F" w:rsidRPr="0041674D" w:rsidRDefault="00AF1A7F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AF1A7F" w:rsidRPr="0041674D" w:rsidRDefault="00AF1A7F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bottom w:val="single" w:sz="4" w:space="0" w:color="auto"/>
            </w:tcBorders>
          </w:tcPr>
          <w:p w:rsidR="00AF1A7F" w:rsidRPr="0041674D" w:rsidRDefault="00AF1A7F" w:rsidP="00133E71">
            <w:pPr>
              <w:pStyle w:val="Agenda2"/>
              <w:numPr>
                <w:ilvl w:val="0"/>
                <w:numId w:val="0"/>
              </w:numPr>
              <w:ind w:left="567" w:hanging="567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:rsidR="00AF1A7F" w:rsidRPr="0041674D" w:rsidRDefault="00AF1A7F" w:rsidP="0054630B">
            <w:pPr>
              <w:pStyle w:val="Agenda2"/>
              <w:numPr>
                <w:ilvl w:val="0"/>
                <w:numId w:val="0"/>
              </w:numPr>
              <w:ind w:left="567"/>
              <w:rPr>
                <w:sz w:val="20"/>
                <w:szCs w:val="20"/>
              </w:rPr>
            </w:pPr>
          </w:p>
        </w:tc>
      </w:tr>
    </w:tbl>
    <w:p w:rsidR="00C62879" w:rsidRDefault="00C62879" w:rsidP="002D4205"/>
    <w:sectPr w:rsidR="00C62879" w:rsidSect="0055603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D46" w:rsidRDefault="00322D46" w:rsidP="001D64C8">
      <w:pPr>
        <w:spacing w:after="0" w:line="240" w:lineRule="auto"/>
      </w:pPr>
      <w:r>
        <w:separator/>
      </w:r>
    </w:p>
  </w:endnote>
  <w:endnote w:type="continuationSeparator" w:id="0">
    <w:p w:rsidR="00322D46" w:rsidRDefault="00322D46" w:rsidP="001D6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89D" w:rsidRDefault="0027789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89D" w:rsidRDefault="0027789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89D" w:rsidRDefault="002778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D46" w:rsidRDefault="00322D46" w:rsidP="001D64C8">
      <w:pPr>
        <w:spacing w:after="0" w:line="240" w:lineRule="auto"/>
      </w:pPr>
      <w:r>
        <w:separator/>
      </w:r>
    </w:p>
  </w:footnote>
  <w:footnote w:type="continuationSeparator" w:id="0">
    <w:p w:rsidR="00322D46" w:rsidRDefault="00322D46" w:rsidP="001D6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89D" w:rsidRDefault="0027789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89D" w:rsidRPr="0027789D" w:rsidRDefault="0027789D">
    <w:pPr>
      <w:pStyle w:val="Header"/>
      <w:rPr>
        <w:sz w:val="24"/>
        <w:szCs w:val="24"/>
        <w:lang w:val="nl-NL"/>
      </w:rPr>
    </w:pP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bookmarkStart w:id="1" w:name="_GoBack"/>
    <w:r w:rsidRPr="0027789D">
      <w:rPr>
        <w:sz w:val="24"/>
        <w:szCs w:val="24"/>
        <w:lang w:val="nl-NL"/>
      </w:rPr>
      <w:t>VTS38-11.1</w:t>
    </w:r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89D" w:rsidRDefault="0027789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2098"/>
    <w:multiLevelType w:val="hybridMultilevel"/>
    <w:tmpl w:val="411883E2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>
    <w:nsid w:val="1B6A71CF"/>
    <w:multiLevelType w:val="multilevel"/>
    <w:tmpl w:val="3CE20E76"/>
    <w:lvl w:ilvl="0">
      <w:start w:val="1"/>
      <w:numFmt w:val="decimal"/>
      <w:pStyle w:val="TableList1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sz w:val="20"/>
        <w:szCs w:val="22"/>
      </w:rPr>
    </w:lvl>
    <w:lvl w:ilvl="1">
      <w:start w:val="1"/>
      <w:numFmt w:val="lowerLetter"/>
      <w:pStyle w:val="TableList2"/>
      <w:lvlText w:val="%2"/>
      <w:lvlJc w:val="left"/>
      <w:pPr>
        <w:tabs>
          <w:tab w:val="num" w:pos="851"/>
        </w:tabs>
        <w:ind w:left="851" w:hanging="426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Roman"/>
      <w:pStyle w:val="TableList3"/>
      <w:lvlText w:val="%3"/>
      <w:lvlJc w:val="left"/>
      <w:pPr>
        <w:tabs>
          <w:tab w:val="num" w:pos="1276"/>
        </w:tabs>
        <w:ind w:left="1276" w:hanging="425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40BB18B6"/>
    <w:multiLevelType w:val="hybridMultilevel"/>
    <w:tmpl w:val="BA74646C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4041789"/>
    <w:multiLevelType w:val="multilevel"/>
    <w:tmpl w:val="FA448BC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59E02924"/>
    <w:multiLevelType w:val="hybridMultilevel"/>
    <w:tmpl w:val="1CFC46D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18B58CE"/>
    <w:multiLevelType w:val="hybridMultilevel"/>
    <w:tmpl w:val="0720C4DE"/>
    <w:lvl w:ilvl="0" w:tplc="0C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6"/>
  </w:num>
  <w:num w:numId="26">
    <w:abstractNumId w:val="0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30B"/>
    <w:rsid w:val="00000E9C"/>
    <w:rsid w:val="00026E45"/>
    <w:rsid w:val="000324F2"/>
    <w:rsid w:val="0005611D"/>
    <w:rsid w:val="000635C6"/>
    <w:rsid w:val="000B5CD7"/>
    <w:rsid w:val="000C7E9A"/>
    <w:rsid w:val="000D5930"/>
    <w:rsid w:val="000E3732"/>
    <w:rsid w:val="000E7B9C"/>
    <w:rsid w:val="00133E71"/>
    <w:rsid w:val="001343D9"/>
    <w:rsid w:val="00137784"/>
    <w:rsid w:val="00150633"/>
    <w:rsid w:val="00163917"/>
    <w:rsid w:val="00173C8B"/>
    <w:rsid w:val="00180B57"/>
    <w:rsid w:val="00181617"/>
    <w:rsid w:val="00185C36"/>
    <w:rsid w:val="00190A4F"/>
    <w:rsid w:val="001D082D"/>
    <w:rsid w:val="001D64C8"/>
    <w:rsid w:val="00201610"/>
    <w:rsid w:val="00213729"/>
    <w:rsid w:val="0027789D"/>
    <w:rsid w:val="002847C8"/>
    <w:rsid w:val="00292038"/>
    <w:rsid w:val="002968A9"/>
    <w:rsid w:val="002B3E94"/>
    <w:rsid w:val="002D4205"/>
    <w:rsid w:val="00307FA3"/>
    <w:rsid w:val="003132C0"/>
    <w:rsid w:val="00322D46"/>
    <w:rsid w:val="00326B27"/>
    <w:rsid w:val="00332AFB"/>
    <w:rsid w:val="003428A6"/>
    <w:rsid w:val="00367060"/>
    <w:rsid w:val="003A1C50"/>
    <w:rsid w:val="003C0FB8"/>
    <w:rsid w:val="003F0715"/>
    <w:rsid w:val="00400955"/>
    <w:rsid w:val="00402BDA"/>
    <w:rsid w:val="0041674D"/>
    <w:rsid w:val="0043434C"/>
    <w:rsid w:val="00453742"/>
    <w:rsid w:val="00455BCA"/>
    <w:rsid w:val="0046684D"/>
    <w:rsid w:val="004668D5"/>
    <w:rsid w:val="00490603"/>
    <w:rsid w:val="004B1493"/>
    <w:rsid w:val="004C1A67"/>
    <w:rsid w:val="004E48DC"/>
    <w:rsid w:val="004F5AA7"/>
    <w:rsid w:val="00511C4C"/>
    <w:rsid w:val="0054630B"/>
    <w:rsid w:val="00556033"/>
    <w:rsid w:val="0058560C"/>
    <w:rsid w:val="005A4797"/>
    <w:rsid w:val="005F2E19"/>
    <w:rsid w:val="005F68E5"/>
    <w:rsid w:val="006154CB"/>
    <w:rsid w:val="0064272E"/>
    <w:rsid w:val="00650D8D"/>
    <w:rsid w:val="00655F6D"/>
    <w:rsid w:val="00672537"/>
    <w:rsid w:val="0068025D"/>
    <w:rsid w:val="006879D2"/>
    <w:rsid w:val="006A25E6"/>
    <w:rsid w:val="006E4C19"/>
    <w:rsid w:val="0070373A"/>
    <w:rsid w:val="00724223"/>
    <w:rsid w:val="0073213A"/>
    <w:rsid w:val="007434A7"/>
    <w:rsid w:val="007720FA"/>
    <w:rsid w:val="007A55E5"/>
    <w:rsid w:val="007B3D32"/>
    <w:rsid w:val="007F32F6"/>
    <w:rsid w:val="007F5681"/>
    <w:rsid w:val="00805CAF"/>
    <w:rsid w:val="008109A8"/>
    <w:rsid w:val="00810E44"/>
    <w:rsid w:val="00824351"/>
    <w:rsid w:val="008827FE"/>
    <w:rsid w:val="008A4363"/>
    <w:rsid w:val="008C5DE3"/>
    <w:rsid w:val="008E23BF"/>
    <w:rsid w:val="009119D8"/>
    <w:rsid w:val="00963C2C"/>
    <w:rsid w:val="0097220B"/>
    <w:rsid w:val="0097727A"/>
    <w:rsid w:val="0097753D"/>
    <w:rsid w:val="009957D8"/>
    <w:rsid w:val="009C41F7"/>
    <w:rsid w:val="00A105CD"/>
    <w:rsid w:val="00A12F0C"/>
    <w:rsid w:val="00A30F88"/>
    <w:rsid w:val="00A66A7C"/>
    <w:rsid w:val="00AA0517"/>
    <w:rsid w:val="00AD4D26"/>
    <w:rsid w:val="00AE24F1"/>
    <w:rsid w:val="00AE72CB"/>
    <w:rsid w:val="00AF1A7F"/>
    <w:rsid w:val="00B162F2"/>
    <w:rsid w:val="00B4166B"/>
    <w:rsid w:val="00B45370"/>
    <w:rsid w:val="00B52E9D"/>
    <w:rsid w:val="00B64F63"/>
    <w:rsid w:val="00BA0FE7"/>
    <w:rsid w:val="00BE279B"/>
    <w:rsid w:val="00BF19EE"/>
    <w:rsid w:val="00BF5799"/>
    <w:rsid w:val="00C530D0"/>
    <w:rsid w:val="00C55408"/>
    <w:rsid w:val="00C62879"/>
    <w:rsid w:val="00C62D47"/>
    <w:rsid w:val="00C9460B"/>
    <w:rsid w:val="00CC4377"/>
    <w:rsid w:val="00CF4572"/>
    <w:rsid w:val="00D17E5E"/>
    <w:rsid w:val="00D83A06"/>
    <w:rsid w:val="00DA56DA"/>
    <w:rsid w:val="00DF31AB"/>
    <w:rsid w:val="00E06432"/>
    <w:rsid w:val="00E24632"/>
    <w:rsid w:val="00E309C9"/>
    <w:rsid w:val="00E348A2"/>
    <w:rsid w:val="00E60E1A"/>
    <w:rsid w:val="00E94256"/>
    <w:rsid w:val="00EC7F14"/>
    <w:rsid w:val="00ED1826"/>
    <w:rsid w:val="00EF06AE"/>
    <w:rsid w:val="00EF127E"/>
    <w:rsid w:val="00F114B8"/>
    <w:rsid w:val="00F11BC7"/>
    <w:rsid w:val="00F15538"/>
    <w:rsid w:val="00F31D74"/>
    <w:rsid w:val="00F40F6E"/>
    <w:rsid w:val="00F54214"/>
    <w:rsid w:val="00F571E9"/>
    <w:rsid w:val="00F70330"/>
    <w:rsid w:val="00F804C3"/>
    <w:rsid w:val="00F8157C"/>
    <w:rsid w:val="00F92194"/>
    <w:rsid w:val="00F93DB1"/>
    <w:rsid w:val="00F96884"/>
    <w:rsid w:val="00FB5D13"/>
    <w:rsid w:val="00FB5F2B"/>
    <w:rsid w:val="00FC1E22"/>
    <w:rsid w:val="00FC21D4"/>
    <w:rsid w:val="00FF41A9"/>
    <w:rsid w:val="00FF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1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1">
    <w:name w:val="Agenda 1"/>
    <w:basedOn w:val="Normal"/>
    <w:qFormat/>
    <w:rsid w:val="0054630B"/>
    <w:pPr>
      <w:numPr>
        <w:numId w:val="1"/>
      </w:numPr>
      <w:spacing w:before="12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Agenda2">
    <w:name w:val="Agenda 2"/>
    <w:basedOn w:val="Normal"/>
    <w:qFormat/>
    <w:rsid w:val="0054630B"/>
    <w:pPr>
      <w:numPr>
        <w:ilvl w:val="1"/>
        <w:numId w:val="1"/>
      </w:numPr>
      <w:spacing w:after="60" w:line="240" w:lineRule="auto"/>
    </w:pPr>
    <w:rPr>
      <w:rFonts w:ascii="Arial" w:eastAsia="MS Mincho" w:hAnsi="Arial" w:cs="Times New Roman"/>
      <w:szCs w:val="24"/>
      <w:lang w:val="en-GB" w:eastAsia="ja-JP"/>
    </w:rPr>
  </w:style>
  <w:style w:type="table" w:styleId="TableGrid">
    <w:name w:val="Table Grid"/>
    <w:basedOn w:val="TableNormal"/>
    <w:rsid w:val="00546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9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955"/>
    <w:rPr>
      <w:rFonts w:asciiTheme="majorHAnsi" w:eastAsiaTheme="majorEastAsia" w:hAnsiTheme="majorHAnsi" w:cstheme="majorBidi"/>
      <w:sz w:val="18"/>
      <w:szCs w:val="18"/>
    </w:rPr>
  </w:style>
  <w:style w:type="paragraph" w:customStyle="1" w:styleId="List1">
    <w:name w:val="List 1"/>
    <w:basedOn w:val="Normal"/>
    <w:qFormat/>
    <w:rsid w:val="008827FE"/>
    <w:pPr>
      <w:numPr>
        <w:numId w:val="6"/>
      </w:numPr>
      <w:spacing w:line="240" w:lineRule="auto"/>
      <w:jc w:val="both"/>
    </w:pPr>
    <w:rPr>
      <w:rFonts w:ascii="Arial" w:eastAsia="MS Mincho" w:hAnsi="Arial" w:cs="Calibri"/>
      <w:lang w:val="en-GB" w:eastAsia="ja-JP"/>
    </w:rPr>
  </w:style>
  <w:style w:type="paragraph" w:customStyle="1" w:styleId="List1indent2">
    <w:name w:val="List 1 indent 2"/>
    <w:basedOn w:val="Normal"/>
    <w:qFormat/>
    <w:rsid w:val="008827FE"/>
    <w:pPr>
      <w:numPr>
        <w:ilvl w:val="2"/>
        <w:numId w:val="6"/>
      </w:numPr>
      <w:spacing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List1indent1">
    <w:name w:val="List 1 indent 1"/>
    <w:basedOn w:val="Normal"/>
    <w:qFormat/>
    <w:rsid w:val="008827FE"/>
    <w:pPr>
      <w:widowControl w:val="0"/>
      <w:numPr>
        <w:ilvl w:val="1"/>
        <w:numId w:val="6"/>
      </w:numPr>
      <w:spacing w:line="240" w:lineRule="auto"/>
      <w:jc w:val="both"/>
    </w:pPr>
    <w:rPr>
      <w:rFonts w:ascii="Arial" w:eastAsia="Times New Roman" w:hAnsi="Arial" w:cs="Times New Roman"/>
      <w:snapToGrid w:val="0"/>
      <w:szCs w:val="20"/>
      <w:lang w:val="en-GB"/>
    </w:rPr>
  </w:style>
  <w:style w:type="paragraph" w:customStyle="1" w:styleId="TableList1">
    <w:name w:val="Table List_1"/>
    <w:basedOn w:val="Normal"/>
    <w:rsid w:val="008827FE"/>
    <w:pPr>
      <w:widowControl w:val="0"/>
      <w:numPr>
        <w:numId w:val="8"/>
      </w:numPr>
      <w:spacing w:after="0" w:line="240" w:lineRule="auto"/>
    </w:pPr>
    <w:rPr>
      <w:rFonts w:ascii="Arial" w:eastAsia="Times New Roman" w:hAnsi="Arial" w:cs="Times New Roman"/>
      <w:snapToGrid w:val="0"/>
      <w:sz w:val="20"/>
      <w:szCs w:val="36"/>
      <w:lang w:val="en-GB"/>
    </w:rPr>
  </w:style>
  <w:style w:type="paragraph" w:customStyle="1" w:styleId="TableList2">
    <w:name w:val="Table List_2"/>
    <w:basedOn w:val="Normal"/>
    <w:rsid w:val="008827FE"/>
    <w:pPr>
      <w:widowControl w:val="0"/>
      <w:numPr>
        <w:ilvl w:val="1"/>
        <w:numId w:val="8"/>
      </w:numPr>
      <w:spacing w:after="0" w:line="240" w:lineRule="auto"/>
    </w:pPr>
    <w:rPr>
      <w:rFonts w:ascii="Arial" w:eastAsia="Times New Roman" w:hAnsi="Arial" w:cs="Times New Roman"/>
      <w:snapToGrid w:val="0"/>
      <w:sz w:val="20"/>
      <w:szCs w:val="36"/>
      <w:lang w:val="en-GB"/>
    </w:rPr>
  </w:style>
  <w:style w:type="paragraph" w:customStyle="1" w:styleId="TableList3">
    <w:name w:val="Table List_3"/>
    <w:basedOn w:val="Normal"/>
    <w:rsid w:val="008827FE"/>
    <w:pPr>
      <w:widowControl w:val="0"/>
      <w:numPr>
        <w:ilvl w:val="2"/>
        <w:numId w:val="8"/>
      </w:numPr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D64C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64C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D64C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26B27"/>
    <w:rPr>
      <w:color w:val="0000FF" w:themeColor="hyperlink"/>
      <w:u w:val="single"/>
    </w:rPr>
  </w:style>
  <w:style w:type="table" w:customStyle="1" w:styleId="Table2">
    <w:name w:val="Table 2"/>
    <w:basedOn w:val="TableNormal"/>
    <w:uiPriority w:val="99"/>
    <w:qFormat/>
    <w:rsid w:val="0068025D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table" w:customStyle="1" w:styleId="TableGrid1">
    <w:name w:val="Table Grid1"/>
    <w:basedOn w:val="TableNormal"/>
    <w:next w:val="TableGrid"/>
    <w:rsid w:val="00FC21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19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7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789D"/>
  </w:style>
  <w:style w:type="paragraph" w:styleId="Footer">
    <w:name w:val="footer"/>
    <w:basedOn w:val="Normal"/>
    <w:link w:val="FooterChar"/>
    <w:uiPriority w:val="99"/>
    <w:unhideWhenUsed/>
    <w:rsid w:val="00277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78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1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enda1">
    <w:name w:val="Agenda 1"/>
    <w:basedOn w:val="Normal"/>
    <w:qFormat/>
    <w:rsid w:val="0054630B"/>
    <w:pPr>
      <w:numPr>
        <w:numId w:val="1"/>
      </w:numPr>
      <w:spacing w:before="120" w:line="240" w:lineRule="auto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Agenda2">
    <w:name w:val="Agenda 2"/>
    <w:basedOn w:val="Normal"/>
    <w:qFormat/>
    <w:rsid w:val="0054630B"/>
    <w:pPr>
      <w:numPr>
        <w:ilvl w:val="1"/>
        <w:numId w:val="1"/>
      </w:numPr>
      <w:spacing w:after="60" w:line="240" w:lineRule="auto"/>
    </w:pPr>
    <w:rPr>
      <w:rFonts w:ascii="Arial" w:eastAsia="MS Mincho" w:hAnsi="Arial" w:cs="Times New Roman"/>
      <w:szCs w:val="24"/>
      <w:lang w:val="en-GB" w:eastAsia="ja-JP"/>
    </w:rPr>
  </w:style>
  <w:style w:type="table" w:styleId="TableGrid">
    <w:name w:val="Table Grid"/>
    <w:basedOn w:val="TableNormal"/>
    <w:rsid w:val="00546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0095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955"/>
    <w:rPr>
      <w:rFonts w:asciiTheme="majorHAnsi" w:eastAsiaTheme="majorEastAsia" w:hAnsiTheme="majorHAnsi" w:cstheme="majorBidi"/>
      <w:sz w:val="18"/>
      <w:szCs w:val="18"/>
    </w:rPr>
  </w:style>
  <w:style w:type="paragraph" w:customStyle="1" w:styleId="List1">
    <w:name w:val="List 1"/>
    <w:basedOn w:val="Normal"/>
    <w:qFormat/>
    <w:rsid w:val="008827FE"/>
    <w:pPr>
      <w:numPr>
        <w:numId w:val="6"/>
      </w:numPr>
      <w:spacing w:line="240" w:lineRule="auto"/>
      <w:jc w:val="both"/>
    </w:pPr>
    <w:rPr>
      <w:rFonts w:ascii="Arial" w:eastAsia="MS Mincho" w:hAnsi="Arial" w:cs="Calibri"/>
      <w:lang w:val="en-GB" w:eastAsia="ja-JP"/>
    </w:rPr>
  </w:style>
  <w:style w:type="paragraph" w:customStyle="1" w:styleId="List1indent2">
    <w:name w:val="List 1 indent 2"/>
    <w:basedOn w:val="Normal"/>
    <w:qFormat/>
    <w:rsid w:val="008827FE"/>
    <w:pPr>
      <w:numPr>
        <w:ilvl w:val="2"/>
        <w:numId w:val="6"/>
      </w:numPr>
      <w:spacing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paragraph" w:customStyle="1" w:styleId="List1indent1">
    <w:name w:val="List 1 indent 1"/>
    <w:basedOn w:val="Normal"/>
    <w:qFormat/>
    <w:rsid w:val="008827FE"/>
    <w:pPr>
      <w:widowControl w:val="0"/>
      <w:numPr>
        <w:ilvl w:val="1"/>
        <w:numId w:val="6"/>
      </w:numPr>
      <w:spacing w:line="240" w:lineRule="auto"/>
      <w:jc w:val="both"/>
    </w:pPr>
    <w:rPr>
      <w:rFonts w:ascii="Arial" w:eastAsia="Times New Roman" w:hAnsi="Arial" w:cs="Times New Roman"/>
      <w:snapToGrid w:val="0"/>
      <w:szCs w:val="20"/>
      <w:lang w:val="en-GB"/>
    </w:rPr>
  </w:style>
  <w:style w:type="paragraph" w:customStyle="1" w:styleId="TableList1">
    <w:name w:val="Table List_1"/>
    <w:basedOn w:val="Normal"/>
    <w:rsid w:val="008827FE"/>
    <w:pPr>
      <w:widowControl w:val="0"/>
      <w:numPr>
        <w:numId w:val="8"/>
      </w:numPr>
      <w:spacing w:after="0" w:line="240" w:lineRule="auto"/>
    </w:pPr>
    <w:rPr>
      <w:rFonts w:ascii="Arial" w:eastAsia="Times New Roman" w:hAnsi="Arial" w:cs="Times New Roman"/>
      <w:snapToGrid w:val="0"/>
      <w:sz w:val="20"/>
      <w:szCs w:val="36"/>
      <w:lang w:val="en-GB"/>
    </w:rPr>
  </w:style>
  <w:style w:type="paragraph" w:customStyle="1" w:styleId="TableList2">
    <w:name w:val="Table List_2"/>
    <w:basedOn w:val="Normal"/>
    <w:rsid w:val="008827FE"/>
    <w:pPr>
      <w:widowControl w:val="0"/>
      <w:numPr>
        <w:ilvl w:val="1"/>
        <w:numId w:val="8"/>
      </w:numPr>
      <w:spacing w:after="0" w:line="240" w:lineRule="auto"/>
    </w:pPr>
    <w:rPr>
      <w:rFonts w:ascii="Arial" w:eastAsia="Times New Roman" w:hAnsi="Arial" w:cs="Times New Roman"/>
      <w:snapToGrid w:val="0"/>
      <w:sz w:val="20"/>
      <w:szCs w:val="36"/>
      <w:lang w:val="en-GB"/>
    </w:rPr>
  </w:style>
  <w:style w:type="paragraph" w:customStyle="1" w:styleId="TableList3">
    <w:name w:val="Table List_3"/>
    <w:basedOn w:val="Normal"/>
    <w:rsid w:val="008827FE"/>
    <w:pPr>
      <w:widowControl w:val="0"/>
      <w:numPr>
        <w:ilvl w:val="2"/>
        <w:numId w:val="8"/>
      </w:numPr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D64C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D64C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D64C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26B27"/>
    <w:rPr>
      <w:color w:val="0000FF" w:themeColor="hyperlink"/>
      <w:u w:val="single"/>
    </w:rPr>
  </w:style>
  <w:style w:type="table" w:customStyle="1" w:styleId="Table2">
    <w:name w:val="Table 2"/>
    <w:basedOn w:val="TableNormal"/>
    <w:uiPriority w:val="99"/>
    <w:qFormat/>
    <w:rsid w:val="0068025D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table" w:customStyle="1" w:styleId="TableGrid1">
    <w:name w:val="Table Grid1"/>
    <w:basedOn w:val="TableNormal"/>
    <w:next w:val="TableGrid"/>
    <w:rsid w:val="00FC21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19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7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789D"/>
  </w:style>
  <w:style w:type="paragraph" w:styleId="Footer">
    <w:name w:val="footer"/>
    <w:basedOn w:val="Normal"/>
    <w:link w:val="FooterChar"/>
    <w:uiPriority w:val="99"/>
    <w:unhideWhenUsed/>
    <w:rsid w:val="00277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78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9F0DC-A2AE-4A1E-BF2C-CB2DB702F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471</Words>
  <Characters>2593</Characters>
  <Application>Microsoft Office Word</Application>
  <DocSecurity>0</DocSecurity>
  <Lines>21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TOSHIBA</Company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 Doyle</dc:creator>
  <cp:lastModifiedBy>Wim</cp:lastModifiedBy>
  <cp:revision>8</cp:revision>
  <cp:lastPrinted>2014-06-11T05:44:00Z</cp:lastPrinted>
  <dcterms:created xsi:type="dcterms:W3CDTF">2014-10-09T13:18:00Z</dcterms:created>
  <dcterms:modified xsi:type="dcterms:W3CDTF">2014-10-11T15:38:00Z</dcterms:modified>
</cp:coreProperties>
</file>